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9A9BF" w14:textId="77777777" w:rsidR="000F235A" w:rsidRPr="00460028" w:rsidRDefault="00706398" w:rsidP="00857962">
      <w:pPr>
        <w:pStyle w:val="Title"/>
      </w:pPr>
      <w:bookmarkStart w:id="0" w:name="_Toc403651759"/>
      <w:bookmarkStart w:id="1" w:name="_GoBack"/>
      <w:bookmarkEnd w:id="1"/>
      <w:r>
        <w:rPr>
          <w:noProof/>
          <w:lang w:val="en-IE" w:eastAsia="en-IE"/>
        </w:rPr>
        <mc:AlternateContent>
          <mc:Choice Requires="wps">
            <w:drawing>
              <wp:anchor distT="0" distB="0" distL="114300" distR="114300" simplePos="0" relativeHeight="251660800" behindDoc="0" locked="0" layoutInCell="1" allowOverlap="1" wp14:anchorId="6DC539EF" wp14:editId="424C7FF5">
                <wp:simplePos x="0" y="0"/>
                <wp:positionH relativeFrom="column">
                  <wp:posOffset>-1177925</wp:posOffset>
                </wp:positionH>
                <wp:positionV relativeFrom="paragraph">
                  <wp:posOffset>1458595</wp:posOffset>
                </wp:positionV>
                <wp:extent cx="2867660" cy="402590"/>
                <wp:effectExtent l="1156335" t="0" r="1146175" b="0"/>
                <wp:wrapNone/>
                <wp:docPr id="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6EF0F" w14:textId="77777777" w:rsidR="004B01DC" w:rsidRDefault="004B01DC" w:rsidP="005F188D">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C539EF"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6XJwA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" filled="f" fillcolor="#0c9" stroked="f">
                <v:textbox style="layout-flow:vertical;mso-layout-flow-alt:bottom-to-top">
                  <w:txbxContent>
                    <w:p w14:paraId="32B6EF0F" w14:textId="77777777" w:rsidR="004B01DC" w:rsidRDefault="004B01DC" w:rsidP="005F188D">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6944" behindDoc="0" locked="0" layoutInCell="1" allowOverlap="1" wp14:anchorId="0BD5B6D8" wp14:editId="20D431F8">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71749E" id="Line 11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val="en-IE" w:eastAsia="en-IE"/>
        </w:rPr>
        <mc:AlternateContent>
          <mc:Choice Requires="wps">
            <w:drawing>
              <wp:anchor distT="0" distB="0" distL="114299" distR="114299" simplePos="0" relativeHeight="251663872" behindDoc="0" locked="0" layoutInCell="1" allowOverlap="1" wp14:anchorId="078DC519" wp14:editId="64CF06ED">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BB45B9" id="Line 116" o:spid="_x0000_s1026" style="position:absolute;flip:y;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val="en-IE" w:eastAsia="en-IE"/>
        </w:rPr>
        <mc:AlternateContent>
          <mc:Choice Requires="wps">
            <w:drawing>
              <wp:anchor distT="0" distB="0" distL="114300" distR="114300" simplePos="0" relativeHeight="251657728" behindDoc="0" locked="0" layoutInCell="1" allowOverlap="1" wp14:anchorId="7549B0CC" wp14:editId="2710883C">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A8575" w14:textId="77777777" w:rsidR="004B01DC" w:rsidRDefault="004B01D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9B0CC"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5E4A8575" w14:textId="77777777" w:rsidR="004B01DC" w:rsidRDefault="004B01D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14:anchorId="40471EAB" wp14:editId="03705ACB">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77A0" w14:textId="77777777" w:rsidR="004B01DC" w:rsidRPr="0044047B" w:rsidRDefault="004B01DC" w:rsidP="00460028">
                            <w:pPr>
                              <w:autoSpaceDE w:val="0"/>
                              <w:autoSpaceDN w:val="0"/>
                              <w:adjustRightInd w:val="0"/>
                              <w:jc w:val="center"/>
                              <w:rPr>
                                <w:rFonts w:cs="Arial"/>
                                <w:color w:val="000000"/>
                                <w:sz w:val="20"/>
                                <w:szCs w:val="18"/>
                              </w:rPr>
                            </w:pPr>
                            <w:r>
                              <w:rPr>
                                <w:color w:val="000000"/>
                                <w:sz w:val="20"/>
                                <w:szCs w:val="18"/>
                                <w:lang w:val="fr-FR"/>
                              </w:rPr>
                              <w:t>10, rue des Gaudines</w:t>
                            </w:r>
                          </w:p>
                          <w:p w14:paraId="178E199B" w14:textId="77777777" w:rsidR="004B01DC" w:rsidRPr="0044047B" w:rsidRDefault="004B01DC"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14:paraId="4179190A" w14:textId="77777777" w:rsidR="004B01DC" w:rsidRPr="0044047B" w:rsidRDefault="004B01DC"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5DC26448" w14:textId="77777777" w:rsidR="004B01DC" w:rsidRPr="0044047B" w:rsidRDefault="004B01DC"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8" w:history="1">
                              <w:r w:rsidRPr="00745170">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471EAB" id="Text Box 118" o:spid="_x0000_s1028" type="#_x0000_t202" style="position:absolute;left:0;text-align:left;margin-left:67.35pt;margin-top:585.35pt;width:361.25pt;height:69.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43A477A0" w14:textId="77777777" w:rsidR="004B01DC" w:rsidRPr="0044047B" w:rsidRDefault="004B01DC" w:rsidP="00460028">
                      <w:pPr>
                        <w:autoSpaceDE w:val="0"/>
                        <w:autoSpaceDN w:val="0"/>
                        <w:adjustRightInd w:val="0"/>
                        <w:jc w:val="center"/>
                        <w:rPr>
                          <w:rFonts w:cs="Arial"/>
                          <w:color w:val="000000"/>
                          <w:sz w:val="20"/>
                          <w:szCs w:val="18"/>
                        </w:rPr>
                      </w:pPr>
                      <w:r>
                        <w:rPr>
                          <w:color w:val="000000"/>
                          <w:sz w:val="20"/>
                          <w:szCs w:val="18"/>
                          <w:lang w:val="fr-FR"/>
                        </w:rPr>
                        <w:t>10, rue des Gaudines</w:t>
                      </w:r>
                    </w:p>
                    <w:p w14:paraId="178E199B" w14:textId="77777777" w:rsidR="004B01DC" w:rsidRPr="0044047B" w:rsidRDefault="004B01DC"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14:paraId="4179190A" w14:textId="77777777" w:rsidR="004B01DC" w:rsidRPr="0044047B" w:rsidRDefault="004B01DC"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5DC26448" w14:textId="77777777" w:rsidR="004B01DC" w:rsidRPr="0044047B" w:rsidRDefault="004B01DC"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sidRPr="00745170">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sidR="004E4626">
        <w:rPr>
          <w:noProof/>
          <w:lang w:val="en-IE" w:eastAsia="en-IE"/>
        </w:rPr>
        <w:drawing>
          <wp:anchor distT="0" distB="0" distL="114300" distR="114300" simplePos="0" relativeHeight="251651584" behindDoc="0" locked="0" layoutInCell="1" allowOverlap="1" wp14:anchorId="0857DAF7" wp14:editId="2D77F891">
            <wp:simplePos x="0" y="0"/>
            <wp:positionH relativeFrom="column">
              <wp:posOffset>2514600</wp:posOffset>
            </wp:positionH>
            <wp:positionV relativeFrom="paragraph">
              <wp:posOffset>4611370</wp:posOffset>
            </wp:positionV>
            <wp:extent cx="898525" cy="1236980"/>
            <wp:effectExtent l="19050" t="0" r="0" b="0"/>
            <wp:wrapNone/>
            <wp:docPr id="7"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srcRect/>
                    <a:stretch>
                      <a:fillRect/>
                    </a:stretch>
                  </pic:blipFill>
                  <pic:spPr bwMode="auto">
                    <a:xfrm>
                      <a:off x="0" y="0"/>
                      <a:ext cx="898525" cy="1236980"/>
                    </a:xfrm>
                    <a:prstGeom prst="rect">
                      <a:avLst/>
                    </a:prstGeom>
                    <a:noFill/>
                  </pic:spPr>
                </pic:pic>
              </a:graphicData>
            </a:graphic>
          </wp:anchor>
        </w:drawing>
      </w:r>
      <w:r>
        <w:rPr>
          <w:noProof/>
          <w:lang w:val="en-IE" w:eastAsia="en-IE"/>
        </w:rPr>
        <mc:AlternateContent>
          <mc:Choice Requires="wps">
            <w:drawing>
              <wp:anchor distT="0" distB="0" distL="114300" distR="114300" simplePos="0" relativeHeight="251648512" behindDoc="0" locked="0" layoutInCell="1" allowOverlap="1" wp14:anchorId="6E87AD69" wp14:editId="66149412">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B5DC0" w14:textId="77777777" w:rsidR="004B01DC" w:rsidRDefault="004B01DC" w:rsidP="00460028">
                            <w:pPr>
                              <w:autoSpaceDE w:val="0"/>
                              <w:autoSpaceDN w:val="0"/>
                              <w:adjustRightInd w:val="0"/>
                              <w:jc w:val="center"/>
                              <w:rPr>
                                <w:rFonts w:cs="Arial"/>
                                <w:b/>
                                <w:bCs/>
                                <w:color w:val="000000"/>
                                <w:sz w:val="36"/>
                                <w:szCs w:val="36"/>
                              </w:rPr>
                            </w:pPr>
                            <w:smartTag w:uri="urn:schemas-microsoft-com:office:smarttags" w:element="PersonName">
                              <w:r>
                                <w:rPr>
                                  <w:b/>
                                  <w:bCs/>
                                  <w:color w:val="000000"/>
                                  <w:sz w:val="36"/>
                                  <w:szCs w:val="36"/>
                                </w:rPr>
                                <w:t>IALA</w:t>
                              </w:r>
                            </w:smartTag>
                            <w:r>
                              <w:rPr>
                                <w:b/>
                                <w:bCs/>
                                <w:color w:val="000000"/>
                                <w:sz w:val="36"/>
                                <w:szCs w:val="36"/>
                              </w:rPr>
                              <w:t xml:space="preserve"> Recommendation</w:t>
                            </w:r>
                          </w:p>
                          <w:p w14:paraId="0A785064"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A-126</w:t>
                            </w:r>
                          </w:p>
                          <w:p w14:paraId="44B0C44D" w14:textId="77777777" w:rsidR="004B01DC" w:rsidRPr="00B81708" w:rsidRDefault="004B01DC" w:rsidP="00460028">
                            <w:pPr>
                              <w:autoSpaceDE w:val="0"/>
                              <w:autoSpaceDN w:val="0"/>
                              <w:adjustRightInd w:val="0"/>
                              <w:jc w:val="center"/>
                              <w:rPr>
                                <w:rFonts w:cs="Arial"/>
                                <w:b/>
                                <w:bCs/>
                                <w:color w:val="000000"/>
                                <w:sz w:val="36"/>
                                <w:szCs w:val="36"/>
                              </w:rPr>
                            </w:pPr>
                          </w:p>
                          <w:p w14:paraId="4C678BBF"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On</w:t>
                            </w:r>
                          </w:p>
                          <w:p w14:paraId="3B690D0E"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4826B6CA" w14:textId="77777777" w:rsidR="004B01DC" w:rsidRPr="00B81708" w:rsidRDefault="004B01DC" w:rsidP="00460028">
                            <w:pPr>
                              <w:autoSpaceDE w:val="0"/>
                              <w:autoSpaceDN w:val="0"/>
                              <w:adjustRightInd w:val="0"/>
                              <w:jc w:val="center"/>
                              <w:rPr>
                                <w:rFonts w:cs="Arial"/>
                                <w:b/>
                                <w:bCs/>
                                <w:color w:val="000000"/>
                                <w:sz w:val="36"/>
                                <w:szCs w:val="36"/>
                                <w:highlight w:val="yellow"/>
                              </w:rPr>
                            </w:pPr>
                            <w:r w:rsidRPr="00B81708">
                              <w:rPr>
                                <w:b/>
                                <w:color w:val="000000"/>
                                <w:sz w:val="36"/>
                                <w:szCs w:val="36"/>
                              </w:rPr>
                              <w:t>The Use of the Automatic Identification System (AIS) in Marine Aids to Navigation Services</w:t>
                            </w:r>
                          </w:p>
                          <w:p w14:paraId="103F4205"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65D47D1A"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Edition 1</w:t>
                            </w:r>
                            <w:r>
                              <w:rPr>
                                <w:rFonts w:cs="Arial"/>
                                <w:b/>
                                <w:bCs/>
                                <w:color w:val="000000"/>
                                <w:sz w:val="36"/>
                                <w:szCs w:val="36"/>
                              </w:rPr>
                              <w:t>.6</w:t>
                            </w:r>
                          </w:p>
                          <w:p w14:paraId="23D02CA2"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044D02B2" w14:textId="77777777" w:rsidR="004B01DC" w:rsidRPr="0044047B" w:rsidRDefault="004B01DC"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December 2014</w:t>
                            </w:r>
                          </w:p>
                          <w:p w14:paraId="196D10DA" w14:textId="77777777" w:rsidR="004B01DC" w:rsidRDefault="004B01DC" w:rsidP="00460028">
                            <w:pPr>
                              <w:autoSpaceDE w:val="0"/>
                              <w:autoSpaceDN w:val="0"/>
                              <w:adjustRightInd w:val="0"/>
                              <w:jc w:val="center"/>
                              <w:rPr>
                                <w:rFonts w:cs="Arial"/>
                                <w:b/>
                                <w:bCs/>
                                <w:color w:val="000000"/>
                              </w:rPr>
                            </w:pPr>
                            <w:r>
                              <w:rPr>
                                <w:rFonts w:cs="Arial"/>
                                <w:b/>
                                <w:bCs/>
                                <w:color w:val="000000"/>
                              </w:rPr>
                              <w:t>Edition 1; June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7AD69" id="Text Box 111" o:spid="_x0000_s1029" type="#_x0000_t202" style="position:absolute;left:0;text-align:left;margin-left:84pt;margin-top:39.1pt;width:4in;height:291.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32EB5DC0" w14:textId="77777777" w:rsidR="004B01DC" w:rsidRDefault="004B01DC" w:rsidP="00460028">
                      <w:pPr>
                        <w:autoSpaceDE w:val="0"/>
                        <w:autoSpaceDN w:val="0"/>
                        <w:adjustRightInd w:val="0"/>
                        <w:jc w:val="center"/>
                        <w:rPr>
                          <w:rFonts w:cs="Arial"/>
                          <w:b/>
                          <w:bCs/>
                          <w:color w:val="000000"/>
                          <w:sz w:val="36"/>
                          <w:szCs w:val="36"/>
                        </w:rPr>
                      </w:pPr>
                      <w:smartTag w:uri="urn:schemas-microsoft-com:office:smarttags" w:element="PersonName">
                        <w:r>
                          <w:rPr>
                            <w:b/>
                            <w:bCs/>
                            <w:color w:val="000000"/>
                            <w:sz w:val="36"/>
                            <w:szCs w:val="36"/>
                          </w:rPr>
                          <w:t>IALA</w:t>
                        </w:r>
                      </w:smartTag>
                      <w:r>
                        <w:rPr>
                          <w:b/>
                          <w:bCs/>
                          <w:color w:val="000000"/>
                          <w:sz w:val="36"/>
                          <w:szCs w:val="36"/>
                        </w:rPr>
                        <w:t xml:space="preserve"> Recommendation</w:t>
                      </w:r>
                    </w:p>
                    <w:p w14:paraId="0A785064"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A-126</w:t>
                      </w:r>
                    </w:p>
                    <w:p w14:paraId="44B0C44D" w14:textId="77777777" w:rsidR="004B01DC" w:rsidRPr="00B81708" w:rsidRDefault="004B01DC" w:rsidP="00460028">
                      <w:pPr>
                        <w:autoSpaceDE w:val="0"/>
                        <w:autoSpaceDN w:val="0"/>
                        <w:adjustRightInd w:val="0"/>
                        <w:jc w:val="center"/>
                        <w:rPr>
                          <w:rFonts w:cs="Arial"/>
                          <w:b/>
                          <w:bCs/>
                          <w:color w:val="000000"/>
                          <w:sz w:val="36"/>
                          <w:szCs w:val="36"/>
                        </w:rPr>
                      </w:pPr>
                    </w:p>
                    <w:p w14:paraId="4C678BBF"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On</w:t>
                      </w:r>
                    </w:p>
                    <w:p w14:paraId="3B690D0E"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4826B6CA" w14:textId="77777777" w:rsidR="004B01DC" w:rsidRPr="00B81708" w:rsidRDefault="004B01DC" w:rsidP="00460028">
                      <w:pPr>
                        <w:autoSpaceDE w:val="0"/>
                        <w:autoSpaceDN w:val="0"/>
                        <w:adjustRightInd w:val="0"/>
                        <w:jc w:val="center"/>
                        <w:rPr>
                          <w:rFonts w:cs="Arial"/>
                          <w:b/>
                          <w:bCs/>
                          <w:color w:val="000000"/>
                          <w:sz w:val="36"/>
                          <w:szCs w:val="36"/>
                          <w:highlight w:val="yellow"/>
                        </w:rPr>
                      </w:pPr>
                      <w:r w:rsidRPr="00B81708">
                        <w:rPr>
                          <w:b/>
                          <w:color w:val="000000"/>
                          <w:sz w:val="36"/>
                          <w:szCs w:val="36"/>
                        </w:rPr>
                        <w:t>The Use of the Automatic Identification System (AIS) in Marine Aids to Navigation Services</w:t>
                      </w:r>
                    </w:p>
                    <w:p w14:paraId="103F4205"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65D47D1A"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Edition 1</w:t>
                      </w:r>
                      <w:r>
                        <w:rPr>
                          <w:rFonts w:cs="Arial"/>
                          <w:b/>
                          <w:bCs/>
                          <w:color w:val="000000"/>
                          <w:sz w:val="36"/>
                          <w:szCs w:val="36"/>
                        </w:rPr>
                        <w:t>.6</w:t>
                      </w:r>
                    </w:p>
                    <w:p w14:paraId="23D02CA2"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044D02B2" w14:textId="77777777" w:rsidR="004B01DC" w:rsidRPr="0044047B" w:rsidRDefault="004B01DC"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December 2014</w:t>
                      </w:r>
                    </w:p>
                    <w:p w14:paraId="196D10DA" w14:textId="77777777" w:rsidR="004B01DC" w:rsidRDefault="004B01DC" w:rsidP="00460028">
                      <w:pPr>
                        <w:autoSpaceDE w:val="0"/>
                        <w:autoSpaceDN w:val="0"/>
                        <w:adjustRightInd w:val="0"/>
                        <w:jc w:val="center"/>
                        <w:rPr>
                          <w:rFonts w:cs="Arial"/>
                          <w:b/>
                          <w:bCs/>
                          <w:color w:val="000000"/>
                        </w:rPr>
                      </w:pPr>
                      <w:r>
                        <w:rPr>
                          <w:rFonts w:cs="Arial"/>
                          <w:b/>
                          <w:bCs/>
                          <w:color w:val="000000"/>
                        </w:rPr>
                        <w:t>Edition 1; June 2004</w:t>
                      </w:r>
                    </w:p>
                  </w:txbxContent>
                </v:textbox>
              </v:shape>
            </w:pict>
          </mc:Fallback>
        </mc:AlternateContent>
      </w:r>
      <w:r w:rsidR="000F235A" w:rsidRPr="00460028">
        <w:br w:type="page"/>
      </w:r>
      <w:r w:rsidR="000F235A" w:rsidRPr="00460028">
        <w:lastRenderedPageBreak/>
        <w:t>Document Revisions</w:t>
      </w:r>
      <w:bookmarkEnd w:id="0"/>
    </w:p>
    <w:p w14:paraId="1951F4B5" w14:textId="77777777" w:rsidR="000F235A" w:rsidRPr="00460028" w:rsidRDefault="000F235A" w:rsidP="00857962">
      <w:pPr>
        <w:pStyle w:val="BodyText"/>
      </w:pPr>
      <w:r w:rsidRPr="00460028">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F235A" w:rsidRPr="00460028" w14:paraId="5553549E" w14:textId="77777777">
        <w:tc>
          <w:tcPr>
            <w:tcW w:w="1908" w:type="dxa"/>
          </w:tcPr>
          <w:p w14:paraId="782581F1" w14:textId="77777777" w:rsidR="000F235A" w:rsidRPr="00460028" w:rsidRDefault="000F235A" w:rsidP="00AF615B">
            <w:pPr>
              <w:pStyle w:val="BodyText"/>
              <w:spacing w:before="120"/>
              <w:jc w:val="center"/>
              <w:rPr>
                <w:rFonts w:cs="Arial"/>
                <w:b/>
                <w:bCs/>
              </w:rPr>
            </w:pPr>
            <w:r w:rsidRPr="00460028">
              <w:rPr>
                <w:rFonts w:cs="Arial"/>
                <w:b/>
                <w:bCs/>
              </w:rPr>
              <w:t>Date</w:t>
            </w:r>
          </w:p>
        </w:tc>
        <w:tc>
          <w:tcPr>
            <w:tcW w:w="3360" w:type="dxa"/>
          </w:tcPr>
          <w:p w14:paraId="51F6F19C" w14:textId="77777777" w:rsidR="000F235A" w:rsidRPr="00460028" w:rsidRDefault="000F235A" w:rsidP="00AF615B">
            <w:pPr>
              <w:pStyle w:val="BodyText"/>
              <w:spacing w:before="120"/>
              <w:jc w:val="center"/>
              <w:rPr>
                <w:rFonts w:cs="Arial"/>
                <w:b/>
                <w:bCs/>
              </w:rPr>
            </w:pPr>
            <w:r w:rsidRPr="00460028">
              <w:rPr>
                <w:rFonts w:cs="Arial"/>
                <w:b/>
                <w:bCs/>
              </w:rPr>
              <w:t>Page / Section Revised</w:t>
            </w:r>
          </w:p>
        </w:tc>
        <w:tc>
          <w:tcPr>
            <w:tcW w:w="4161" w:type="dxa"/>
          </w:tcPr>
          <w:p w14:paraId="099FDFA4" w14:textId="77777777" w:rsidR="000F235A" w:rsidRPr="00460028" w:rsidRDefault="000F235A" w:rsidP="00AF615B">
            <w:pPr>
              <w:pStyle w:val="BodyText"/>
              <w:spacing w:before="120"/>
              <w:jc w:val="center"/>
              <w:rPr>
                <w:rFonts w:cs="Arial"/>
                <w:b/>
                <w:bCs/>
              </w:rPr>
            </w:pPr>
            <w:r w:rsidRPr="00460028">
              <w:rPr>
                <w:rFonts w:cs="Arial"/>
                <w:b/>
                <w:bCs/>
              </w:rPr>
              <w:t>Requirement for Revision</w:t>
            </w:r>
          </w:p>
        </w:tc>
      </w:tr>
      <w:tr w:rsidR="000F235A" w:rsidRPr="00460028" w14:paraId="0B7BC4E7" w14:textId="77777777" w:rsidTr="00B81708">
        <w:trPr>
          <w:trHeight w:val="851"/>
        </w:trPr>
        <w:tc>
          <w:tcPr>
            <w:tcW w:w="1908" w:type="dxa"/>
            <w:vAlign w:val="center"/>
          </w:tcPr>
          <w:p w14:paraId="78E21A85" w14:textId="77777777" w:rsidR="000F235A" w:rsidRDefault="000F235A" w:rsidP="00B81708">
            <w:pPr>
              <w:pStyle w:val="BodyText"/>
              <w:jc w:val="left"/>
            </w:pPr>
            <w:r>
              <w:t xml:space="preserve">June 2007 </w:t>
            </w:r>
          </w:p>
        </w:tc>
        <w:tc>
          <w:tcPr>
            <w:tcW w:w="3360" w:type="dxa"/>
            <w:vAlign w:val="center"/>
          </w:tcPr>
          <w:p w14:paraId="15205A74" w14:textId="77777777" w:rsidR="000F235A" w:rsidRDefault="000F235A" w:rsidP="00B81708">
            <w:pPr>
              <w:pStyle w:val="BodyText"/>
              <w:jc w:val="left"/>
            </w:pPr>
            <w:r>
              <w:t>Entire document</w:t>
            </w:r>
          </w:p>
        </w:tc>
        <w:tc>
          <w:tcPr>
            <w:tcW w:w="4161" w:type="dxa"/>
            <w:vAlign w:val="center"/>
          </w:tcPr>
          <w:p w14:paraId="153ACA9E" w14:textId="77777777" w:rsidR="000F235A" w:rsidRPr="00DD3681" w:rsidRDefault="000F235A" w:rsidP="00B81708">
            <w:pPr>
              <w:pStyle w:val="BodyText"/>
              <w:jc w:val="left"/>
            </w:pPr>
            <w:r w:rsidRPr="00DD3681">
              <w:t>Release of IEC 62320-2 and of ITU-R M.1371-3</w:t>
            </w:r>
          </w:p>
        </w:tc>
      </w:tr>
      <w:tr w:rsidR="000F235A" w:rsidRPr="00460028" w14:paraId="4ABD3E89" w14:textId="77777777" w:rsidTr="00B81708">
        <w:trPr>
          <w:trHeight w:val="851"/>
        </w:trPr>
        <w:tc>
          <w:tcPr>
            <w:tcW w:w="1908" w:type="dxa"/>
            <w:vAlign w:val="center"/>
          </w:tcPr>
          <w:p w14:paraId="263D798F" w14:textId="77777777" w:rsidR="000F235A" w:rsidRDefault="000F235A" w:rsidP="00B81708">
            <w:pPr>
              <w:pStyle w:val="BodyText"/>
              <w:jc w:val="left"/>
            </w:pPr>
            <w:r>
              <w:t>June 2008</w:t>
            </w:r>
          </w:p>
        </w:tc>
        <w:tc>
          <w:tcPr>
            <w:tcW w:w="3360" w:type="dxa"/>
            <w:vAlign w:val="center"/>
          </w:tcPr>
          <w:p w14:paraId="1F6D19CD" w14:textId="77777777" w:rsidR="000F235A" w:rsidRDefault="000F235A" w:rsidP="00B81708">
            <w:pPr>
              <w:pStyle w:val="BodyText"/>
              <w:jc w:val="left"/>
            </w:pPr>
            <w:r>
              <w:t>Section 4.4</w:t>
            </w:r>
          </w:p>
        </w:tc>
        <w:tc>
          <w:tcPr>
            <w:tcW w:w="4161" w:type="dxa"/>
            <w:vAlign w:val="center"/>
          </w:tcPr>
          <w:p w14:paraId="37837F73" w14:textId="77777777" w:rsidR="000F235A" w:rsidRPr="00DD3681" w:rsidRDefault="000F235A" w:rsidP="00B81708">
            <w:pPr>
              <w:pStyle w:val="BodyText"/>
              <w:jc w:val="left"/>
            </w:pPr>
            <w:r w:rsidRPr="00DD3681">
              <w:t>Improvement of sub-sections on power drain, off position, AtoN status bits, and addition of wreck marking.</w:t>
            </w:r>
          </w:p>
        </w:tc>
      </w:tr>
      <w:tr w:rsidR="000F235A" w:rsidRPr="00460028" w14:paraId="04F98FD8" w14:textId="77777777" w:rsidTr="00B81708">
        <w:trPr>
          <w:trHeight w:val="851"/>
        </w:trPr>
        <w:tc>
          <w:tcPr>
            <w:tcW w:w="1908" w:type="dxa"/>
            <w:vAlign w:val="center"/>
          </w:tcPr>
          <w:p w14:paraId="5914ECDA" w14:textId="77777777" w:rsidR="000F235A" w:rsidRPr="00DD3681" w:rsidRDefault="00D43B88" w:rsidP="00B81708">
            <w:pPr>
              <w:pStyle w:val="BodyText"/>
              <w:jc w:val="left"/>
            </w:pPr>
            <w:r>
              <w:t xml:space="preserve">June </w:t>
            </w:r>
            <w:r w:rsidR="000F235A">
              <w:t>2011</w:t>
            </w:r>
          </w:p>
        </w:tc>
        <w:tc>
          <w:tcPr>
            <w:tcW w:w="3360" w:type="dxa"/>
            <w:vAlign w:val="center"/>
          </w:tcPr>
          <w:p w14:paraId="12CF544B" w14:textId="77777777" w:rsidR="000F235A" w:rsidRPr="00DD3681" w:rsidRDefault="000F235A" w:rsidP="00B81708">
            <w:pPr>
              <w:pStyle w:val="BodyText"/>
              <w:jc w:val="left"/>
            </w:pPr>
            <w:r>
              <w:t>Entire document</w:t>
            </w:r>
          </w:p>
        </w:tc>
        <w:tc>
          <w:tcPr>
            <w:tcW w:w="4161" w:type="dxa"/>
            <w:vAlign w:val="center"/>
          </w:tcPr>
          <w:p w14:paraId="36E186B5" w14:textId="77777777" w:rsidR="000F235A" w:rsidRPr="00DD3681" w:rsidRDefault="000F235A" w:rsidP="00B81708">
            <w:pPr>
              <w:pStyle w:val="BodyText"/>
              <w:jc w:val="left"/>
            </w:pPr>
            <w:r>
              <w:t>Updated to reflect developments in AIS AtoN</w:t>
            </w:r>
          </w:p>
        </w:tc>
      </w:tr>
      <w:tr w:rsidR="000F235A" w:rsidRPr="00460028" w14:paraId="6C6999D1" w14:textId="77777777" w:rsidTr="00985597">
        <w:trPr>
          <w:trHeight w:val="851"/>
        </w:trPr>
        <w:tc>
          <w:tcPr>
            <w:tcW w:w="1908" w:type="dxa"/>
            <w:vAlign w:val="center"/>
          </w:tcPr>
          <w:p w14:paraId="75100CE2" w14:textId="77777777" w:rsidR="000F235A" w:rsidRPr="00460028" w:rsidRDefault="00D1513C" w:rsidP="00AF615B">
            <w:pPr>
              <w:pStyle w:val="BodyText"/>
            </w:pPr>
            <w:r>
              <w:t>December 2014</w:t>
            </w:r>
          </w:p>
        </w:tc>
        <w:tc>
          <w:tcPr>
            <w:tcW w:w="3360" w:type="dxa"/>
            <w:vAlign w:val="center"/>
          </w:tcPr>
          <w:p w14:paraId="03CB3BE2" w14:textId="77777777" w:rsidR="000F235A" w:rsidRPr="00460028" w:rsidRDefault="00651A16" w:rsidP="00AF615B">
            <w:pPr>
              <w:pStyle w:val="BodyText"/>
            </w:pPr>
            <w:r>
              <w:t>Entire document</w:t>
            </w:r>
          </w:p>
        </w:tc>
        <w:tc>
          <w:tcPr>
            <w:tcW w:w="4161" w:type="dxa"/>
            <w:vAlign w:val="center"/>
          </w:tcPr>
          <w:p w14:paraId="26C4F14B" w14:textId="77777777" w:rsidR="000F235A" w:rsidRPr="00460028" w:rsidRDefault="00651A16" w:rsidP="0091127B">
            <w:pPr>
              <w:pStyle w:val="BodyText"/>
            </w:pPr>
            <w:r>
              <w:t xml:space="preserve">Updating reference to synthetic &amp; </w:t>
            </w:r>
            <w:r w:rsidR="009E3E45">
              <w:t>physical (</w:t>
            </w:r>
            <w:r>
              <w:t>real</w:t>
            </w:r>
            <w:r w:rsidR="009E3E45">
              <w:t>)</w:t>
            </w:r>
            <w:r>
              <w:t xml:space="preserve"> AtoN</w:t>
            </w:r>
            <w:r w:rsidR="009E3E45">
              <w:t xml:space="preserve">; </w:t>
            </w:r>
            <w:r w:rsidR="005906A9">
              <w:t xml:space="preserve">change </w:t>
            </w:r>
            <w:r w:rsidR="0091127B">
              <w:t>to</w:t>
            </w:r>
            <w:r w:rsidR="005906A9">
              <w:t xml:space="preserve"> AtoN dimensions</w:t>
            </w:r>
          </w:p>
        </w:tc>
      </w:tr>
      <w:tr w:rsidR="000F235A" w:rsidRPr="00460028" w14:paraId="238B4700" w14:textId="77777777" w:rsidTr="00985597">
        <w:trPr>
          <w:trHeight w:val="851"/>
        </w:trPr>
        <w:tc>
          <w:tcPr>
            <w:tcW w:w="1908" w:type="dxa"/>
            <w:vAlign w:val="center"/>
          </w:tcPr>
          <w:p w14:paraId="2A3EE362" w14:textId="77777777" w:rsidR="000F235A" w:rsidRPr="00460028" w:rsidRDefault="000F235A" w:rsidP="00AF615B">
            <w:pPr>
              <w:pStyle w:val="BodyText"/>
            </w:pPr>
          </w:p>
        </w:tc>
        <w:tc>
          <w:tcPr>
            <w:tcW w:w="3360" w:type="dxa"/>
            <w:vAlign w:val="center"/>
          </w:tcPr>
          <w:p w14:paraId="49A5F533" w14:textId="77777777" w:rsidR="000F235A" w:rsidRPr="00460028" w:rsidRDefault="000F235A" w:rsidP="00AF615B">
            <w:pPr>
              <w:pStyle w:val="BodyText"/>
            </w:pPr>
          </w:p>
        </w:tc>
        <w:tc>
          <w:tcPr>
            <w:tcW w:w="4161" w:type="dxa"/>
            <w:vAlign w:val="center"/>
          </w:tcPr>
          <w:p w14:paraId="7EBC941E" w14:textId="77777777" w:rsidR="000F235A" w:rsidRPr="00460028" w:rsidRDefault="000F235A" w:rsidP="00AF615B">
            <w:pPr>
              <w:pStyle w:val="BodyText"/>
            </w:pPr>
          </w:p>
        </w:tc>
      </w:tr>
      <w:tr w:rsidR="000F235A" w:rsidRPr="00460028" w14:paraId="693D9C50" w14:textId="77777777" w:rsidTr="00985597">
        <w:trPr>
          <w:trHeight w:val="851"/>
        </w:trPr>
        <w:tc>
          <w:tcPr>
            <w:tcW w:w="1908" w:type="dxa"/>
            <w:vAlign w:val="center"/>
          </w:tcPr>
          <w:p w14:paraId="312F8778" w14:textId="77777777" w:rsidR="000F235A" w:rsidRPr="00460028" w:rsidRDefault="000F235A" w:rsidP="00AF615B">
            <w:pPr>
              <w:pStyle w:val="BodyText"/>
            </w:pPr>
          </w:p>
        </w:tc>
        <w:tc>
          <w:tcPr>
            <w:tcW w:w="3360" w:type="dxa"/>
            <w:vAlign w:val="center"/>
          </w:tcPr>
          <w:p w14:paraId="076CD07A" w14:textId="77777777" w:rsidR="000F235A" w:rsidRPr="00460028" w:rsidRDefault="000F235A" w:rsidP="00AF615B">
            <w:pPr>
              <w:pStyle w:val="BodyText"/>
            </w:pPr>
          </w:p>
        </w:tc>
        <w:tc>
          <w:tcPr>
            <w:tcW w:w="4161" w:type="dxa"/>
            <w:vAlign w:val="center"/>
          </w:tcPr>
          <w:p w14:paraId="74868F8A" w14:textId="77777777" w:rsidR="000F235A" w:rsidRPr="00460028" w:rsidRDefault="000F235A" w:rsidP="00AF615B">
            <w:pPr>
              <w:pStyle w:val="BodyText"/>
            </w:pPr>
          </w:p>
        </w:tc>
      </w:tr>
    </w:tbl>
    <w:p w14:paraId="7BA29A93" w14:textId="77777777" w:rsidR="000F235A" w:rsidRPr="00DF6EB4" w:rsidRDefault="000F235A" w:rsidP="00DF6EB4">
      <w:pPr>
        <w:pStyle w:val="BlockText"/>
      </w:pPr>
      <w:r w:rsidRPr="00460028">
        <w:br w:type="page"/>
      </w:r>
      <w:r w:rsidRPr="00DF6EB4">
        <w:lastRenderedPageBreak/>
        <w:t xml:space="preserve">IALA Recommendation on </w:t>
      </w:r>
      <w:r w:rsidRPr="00B81708">
        <w:t>the use of the Automatic Identification Systems (AIS) in Marine Aids to Navigation Services</w:t>
      </w:r>
    </w:p>
    <w:p w14:paraId="281100BA" w14:textId="77777777" w:rsidR="000F235A" w:rsidRPr="00460028" w:rsidRDefault="000F235A" w:rsidP="003C44EB">
      <w:pPr>
        <w:pStyle w:val="BlockText"/>
      </w:pPr>
      <w:r w:rsidRPr="00460028">
        <w:t>(Recommendation</w:t>
      </w:r>
      <w:r>
        <w:t xml:space="preserve"> A-126</w:t>
      </w:r>
      <w:r w:rsidRPr="00460028">
        <w:t>)</w:t>
      </w:r>
    </w:p>
    <w:p w14:paraId="2F5594D8" w14:textId="77777777" w:rsidR="000F235A" w:rsidRPr="00460028" w:rsidRDefault="000F235A"/>
    <w:p w14:paraId="013C01EE" w14:textId="77777777" w:rsidR="000F235A" w:rsidRPr="00460028" w:rsidRDefault="000F235A" w:rsidP="007E43BC">
      <w:pPr>
        <w:pStyle w:val="THECOUNCIL"/>
        <w:rPr>
          <w:sz w:val="22"/>
        </w:rPr>
      </w:pPr>
      <w:r w:rsidRPr="00460028">
        <w:t>THE COUNCIL:</w:t>
      </w:r>
    </w:p>
    <w:p w14:paraId="7622CAAB" w14:textId="77777777" w:rsidR="000F235A" w:rsidRPr="00460028" w:rsidRDefault="000F235A">
      <w:pPr>
        <w:pStyle w:val="BodyText"/>
        <w:spacing w:before="240"/>
        <w:ind w:left="425"/>
        <w:rPr>
          <w:rFonts w:cs="Arial"/>
        </w:rPr>
      </w:pPr>
      <w:r w:rsidRPr="00460028">
        <w:rPr>
          <w:rFonts w:cs="Arial"/>
          <w:b/>
        </w:rPr>
        <w:t>RECALLING</w:t>
      </w:r>
      <w:r w:rsidRPr="00460028">
        <w:rPr>
          <w:rFonts w:cs="Arial"/>
        </w:rPr>
        <w:t xml:space="preserve"> </w:t>
      </w:r>
      <w:r w:rsidRPr="00B81708">
        <w:rPr>
          <w:rFonts w:cs="Arial"/>
        </w:rPr>
        <w:t>that one of the aims of the Association is to foster safe, economic and efficient movement of vessels and the protection of the environment through the improvement and harmonisation of aids to navigation, vessel traffic services and other means world-wide</w:t>
      </w:r>
      <w:r w:rsidRPr="00460028">
        <w:rPr>
          <w:rFonts w:cs="Arial"/>
        </w:rPr>
        <w:t>;</w:t>
      </w:r>
    </w:p>
    <w:p w14:paraId="2FC5FFB4" w14:textId="77777777" w:rsidR="000F235A" w:rsidRPr="00460028" w:rsidRDefault="000F235A" w:rsidP="007E43BC">
      <w:pPr>
        <w:pStyle w:val="Recallings"/>
      </w:pPr>
      <w:r w:rsidRPr="007E43BC">
        <w:rPr>
          <w:b/>
        </w:rPr>
        <w:t>NOTING</w:t>
      </w:r>
      <w:r w:rsidRPr="00B81708">
        <w:t xml:space="preserve"> Regulation V/19.2.4 of the 1974 SOLAS Convention, as amended, on the carriage of AIS equipment on board ships</w:t>
      </w:r>
      <w:r>
        <w:t>;</w:t>
      </w:r>
    </w:p>
    <w:p w14:paraId="59EF6BE3" w14:textId="77777777" w:rsidR="000F235A" w:rsidRDefault="000F235A" w:rsidP="00B81708">
      <w:pPr>
        <w:pStyle w:val="Recallings"/>
      </w:pPr>
      <w:r w:rsidRPr="007E43BC">
        <w:rPr>
          <w:b/>
        </w:rPr>
        <w:t>NOTING ALSO</w:t>
      </w:r>
      <w:r w:rsidRPr="00460028">
        <w:t xml:space="preserve"> </w:t>
      </w:r>
      <w:r>
        <w:t>that studies carried out by IALA on shipborne identification systems have assisted in the development and adoption of:</w:t>
      </w:r>
    </w:p>
    <w:p w14:paraId="510AD8F4" w14:textId="77777777" w:rsidR="00CD295C" w:rsidRDefault="00CD295C" w:rsidP="00CD295C">
      <w:pPr>
        <w:pStyle w:val="Bullet1"/>
      </w:pPr>
      <w:r>
        <w:t>IMO Recommendation on Performance Standards for a ship-borne Automatic Identification System (AIS), (MSC 74(69) Annex 3).</w:t>
      </w:r>
    </w:p>
    <w:p w14:paraId="2831DB4A" w14:textId="77777777" w:rsidR="00CD295C" w:rsidRDefault="00CD295C" w:rsidP="00CD295C">
      <w:pPr>
        <w:pStyle w:val="Bullet1"/>
      </w:pPr>
      <w:r>
        <w:t>IMO SN.1/Circ.289 - Guidance on the use of AIS application-specific messages;</w:t>
      </w:r>
    </w:p>
    <w:p w14:paraId="1BB666C6" w14:textId="77777777" w:rsidR="00CD295C" w:rsidRDefault="00CD295C" w:rsidP="00CD295C">
      <w:pPr>
        <w:pStyle w:val="Bullet1"/>
      </w:pPr>
      <w:r w:rsidRPr="00826E10">
        <w:t>IMO SN.1/Circ.2</w:t>
      </w:r>
      <w:r>
        <w:t>90</w:t>
      </w:r>
      <w:r w:rsidRPr="00826E10">
        <w:t xml:space="preserve"> - </w:t>
      </w:r>
      <w:r>
        <w:t>G</w:t>
      </w:r>
      <w:r w:rsidRPr="00826E10">
        <w:t xml:space="preserve">uidance for the presentation and display of </w:t>
      </w:r>
      <w:r>
        <w:t xml:space="preserve">AIS </w:t>
      </w:r>
      <w:r w:rsidRPr="00826E10">
        <w:t>application-specific messages information</w:t>
      </w:r>
      <w:r>
        <w:t>;</w:t>
      </w:r>
    </w:p>
    <w:p w14:paraId="3F9178F2" w14:textId="77777777" w:rsidR="00CD295C" w:rsidRDefault="00CD295C" w:rsidP="00CD295C">
      <w:pPr>
        <w:pStyle w:val="Bullet1"/>
        <w:numPr>
          <w:ilvl w:val="0"/>
          <w:numId w:val="0"/>
        </w:numPr>
        <w:ind w:left="1134"/>
      </w:pPr>
      <w:r w:rsidRPr="00826E10">
        <w:t>IMO SN.1/Circ.</w:t>
      </w:r>
      <w:r>
        <w:t>243/Rev.1 - Amended Guidelines for the Presentation of Navigational-Related Symbols, Terms and Abbreviations;</w:t>
      </w:r>
    </w:p>
    <w:p w14:paraId="4AD9AC89" w14:textId="77777777" w:rsidR="00CD295C" w:rsidRDefault="00CD295C" w:rsidP="00CD295C">
      <w:pPr>
        <w:pStyle w:val="Bullet1"/>
      </w:pPr>
      <w:r>
        <w:t>ITU Recommendation ITU-R M. 585-6 on the Assignment and Use of Maritime Mobile Service Identities;</w:t>
      </w:r>
    </w:p>
    <w:p w14:paraId="1BBCEEB2" w14:textId="77777777" w:rsidR="000F235A" w:rsidRDefault="000F235A" w:rsidP="00B81708">
      <w:pPr>
        <w:pStyle w:val="Bullet1"/>
      </w:pPr>
      <w:r>
        <w:t xml:space="preserve">ITU Recommendation ITU-R M. 1371 on the Technical Characteristics for a Ship-borne Automatic Identification System (AIS) Using Time Division Multiple Access in the Maritime Mobile Band; </w:t>
      </w:r>
    </w:p>
    <w:p w14:paraId="3A1DDDDC" w14:textId="77777777" w:rsidR="000F235A" w:rsidRDefault="000F235A" w:rsidP="00B81708">
      <w:pPr>
        <w:pStyle w:val="Bullet1"/>
      </w:pPr>
      <w:r>
        <w:t>IEC Standard 61993-2 Ed2: Class A Shipborne equipment of the Universal Automatic Identification System (AIS) - Operational and Performance requirements, methods of testing and required test results; and,</w:t>
      </w:r>
    </w:p>
    <w:p w14:paraId="26D5076E" w14:textId="77777777" w:rsidR="000F235A" w:rsidRDefault="000F235A" w:rsidP="00B81708">
      <w:pPr>
        <w:pStyle w:val="Bullet1"/>
      </w:pPr>
      <w:r>
        <w:t>IEC 62320-1 AIS Base Stations – Minimum operational and performance requirements – methods of test and required test results;</w:t>
      </w:r>
    </w:p>
    <w:p w14:paraId="558ADDE0" w14:textId="77777777" w:rsidR="000F235A" w:rsidRDefault="000F235A" w:rsidP="00B81708">
      <w:pPr>
        <w:pStyle w:val="Bullet1"/>
      </w:pPr>
      <w:r>
        <w:t>IEC 62320-2 AIS AtoN stations - Minimum operational and performance requirements - methods of test and required test results;</w:t>
      </w:r>
    </w:p>
    <w:p w14:paraId="4B6ECF30" w14:textId="77777777" w:rsidR="00D1513C" w:rsidRDefault="000F235A" w:rsidP="00B81708">
      <w:pPr>
        <w:pStyle w:val="Bullet1"/>
      </w:pPr>
      <w:r>
        <w:t>IEC 62287 Maritime radionavigation and communication equipment and systems – Class B shipborne equipment of the Automatic Identification System (AIS) using CSTDMA techniques – Operation and performance requirements, method of test and required test results</w:t>
      </w:r>
      <w:r w:rsidR="00D1513C">
        <w:t>;</w:t>
      </w:r>
    </w:p>
    <w:p w14:paraId="750F4518" w14:textId="77777777" w:rsidR="000F235A" w:rsidRPr="00460028" w:rsidRDefault="00D1513C" w:rsidP="00D1513C">
      <w:pPr>
        <w:pStyle w:val="Bullet1"/>
      </w:pPr>
      <w:r w:rsidRPr="00D1513C">
        <w:t>IEC 62288 Ed.2 Maritime radionavigation and communication equipment and systems – Presentation of navigation-related information on shipborne navigational displays – General requirements, methods of testing and required test results.</w:t>
      </w:r>
    </w:p>
    <w:p w14:paraId="65DA8FB2" w14:textId="77777777" w:rsidR="000F235A" w:rsidRDefault="000F235A" w:rsidP="00B81708">
      <w:pPr>
        <w:pStyle w:val="Recallings"/>
      </w:pPr>
      <w:r w:rsidRPr="007E43BC">
        <w:rPr>
          <w:b/>
        </w:rPr>
        <w:t>NOTING FURTHER</w:t>
      </w:r>
      <w:r>
        <w:t xml:space="preserve"> that IALA has adopted: </w:t>
      </w:r>
    </w:p>
    <w:p w14:paraId="0CC781C0" w14:textId="77777777" w:rsidR="000F235A" w:rsidRDefault="000F235A" w:rsidP="005125C1">
      <w:pPr>
        <w:pStyle w:val="Bullet1"/>
      </w:pPr>
      <w:r>
        <w:t>Recommendation A-123 on the Provision of Shore Based Automatic Identification Systems (AIS);</w:t>
      </w:r>
    </w:p>
    <w:p w14:paraId="5CC94D4F" w14:textId="77777777" w:rsidR="000F235A" w:rsidRDefault="000F235A" w:rsidP="005125C1">
      <w:pPr>
        <w:pStyle w:val="Bullet1"/>
      </w:pPr>
      <w:r>
        <w:lastRenderedPageBreak/>
        <w:t>Recommendation A-124 on AIS Shore Stations and Networking Aspects Related to the AIS Service; and,</w:t>
      </w:r>
    </w:p>
    <w:p w14:paraId="31A7B022" w14:textId="77777777" w:rsidR="000F235A" w:rsidRDefault="000F235A" w:rsidP="005125C1">
      <w:pPr>
        <w:pStyle w:val="Bullet1"/>
      </w:pPr>
      <w:r>
        <w:t>The IALA NAVGUIDE, which includes a section on the use of AIS as an Aid to Navigation.</w:t>
      </w:r>
    </w:p>
    <w:p w14:paraId="091CD96D" w14:textId="77777777" w:rsidR="000F235A" w:rsidRDefault="000F235A" w:rsidP="00B81708">
      <w:pPr>
        <w:pStyle w:val="Recallings"/>
      </w:pPr>
      <w:r w:rsidRPr="005125C1">
        <w:rPr>
          <w:b/>
        </w:rPr>
        <w:t>RECOGNISING</w:t>
      </w:r>
      <w:r>
        <w:t xml:space="preserve"> that the use of AIS in VTS operations will assist in the development and maintenance of a traffic image, particularly with respect to the:</w:t>
      </w:r>
    </w:p>
    <w:p w14:paraId="32CDF29B" w14:textId="77777777" w:rsidR="000F235A" w:rsidRDefault="000F235A" w:rsidP="005125C1">
      <w:pPr>
        <w:pStyle w:val="Bullet1"/>
      </w:pPr>
      <w:r>
        <w:t>Identification of vessels;</w:t>
      </w:r>
    </w:p>
    <w:p w14:paraId="21E0ED24" w14:textId="77777777" w:rsidR="000F235A" w:rsidRDefault="000F235A" w:rsidP="005125C1">
      <w:pPr>
        <w:pStyle w:val="Bullet1"/>
      </w:pPr>
      <w:r>
        <w:t>Tracking of vessels;</w:t>
      </w:r>
    </w:p>
    <w:p w14:paraId="4CF646D5" w14:textId="77777777" w:rsidR="000F235A" w:rsidRDefault="000F235A" w:rsidP="005125C1">
      <w:pPr>
        <w:pStyle w:val="Bullet1"/>
      </w:pPr>
      <w:r>
        <w:t>Simplification of information exchange; and,</w:t>
      </w:r>
    </w:p>
    <w:p w14:paraId="1F084188" w14:textId="77777777" w:rsidR="000F235A" w:rsidRDefault="000F235A" w:rsidP="005125C1">
      <w:pPr>
        <w:pStyle w:val="Bullet1"/>
      </w:pPr>
      <w:r>
        <w:t xml:space="preserve">Provision of additional information to assist in vessel traffic management. </w:t>
      </w:r>
    </w:p>
    <w:p w14:paraId="1AC6C451" w14:textId="77777777" w:rsidR="000F235A" w:rsidRDefault="000F235A" w:rsidP="00B81708">
      <w:pPr>
        <w:pStyle w:val="Recallings"/>
      </w:pPr>
      <w:r w:rsidRPr="005125C1">
        <w:rPr>
          <w:b/>
        </w:rPr>
        <w:t>RECOGNISING ALSO</w:t>
      </w:r>
      <w:r>
        <w:t xml:space="preserve"> that an AIS transponder could provide information and data that could:</w:t>
      </w:r>
    </w:p>
    <w:p w14:paraId="56661CF5" w14:textId="77777777" w:rsidR="000F235A" w:rsidRDefault="000F235A" w:rsidP="005125C1">
      <w:pPr>
        <w:pStyle w:val="Bullet1"/>
      </w:pPr>
      <w:r>
        <w:t>Be used as an aid to navigation;</w:t>
      </w:r>
    </w:p>
    <w:p w14:paraId="2671D26D" w14:textId="77777777" w:rsidR="000F235A" w:rsidRDefault="000F235A" w:rsidP="005125C1">
      <w:pPr>
        <w:pStyle w:val="Bullet1"/>
      </w:pPr>
      <w:r>
        <w:t>Complement existing aids to navigation;</w:t>
      </w:r>
    </w:p>
    <w:p w14:paraId="77A256E4" w14:textId="77777777" w:rsidR="000F235A" w:rsidRDefault="000F235A" w:rsidP="005125C1">
      <w:pPr>
        <w:pStyle w:val="Bullet1"/>
      </w:pPr>
      <w:r>
        <w:t>Monitor the performance of aids to navigation;</w:t>
      </w:r>
    </w:p>
    <w:p w14:paraId="29EC6AFB" w14:textId="77777777" w:rsidR="000F235A" w:rsidRDefault="000F235A" w:rsidP="005125C1">
      <w:pPr>
        <w:pStyle w:val="Bullet1"/>
      </w:pPr>
      <w:r>
        <w:t xml:space="preserve">Monitor the </w:t>
      </w:r>
      <w:r w:rsidR="00836F3F">
        <w:t>‘</w:t>
      </w:r>
      <w:r>
        <w:t>on station</w:t>
      </w:r>
      <w:r w:rsidR="00836F3F">
        <w:t>’</w:t>
      </w:r>
      <w:r>
        <w:t xml:space="preserve"> position of floating aids to navigation;</w:t>
      </w:r>
    </w:p>
    <w:p w14:paraId="6DD0E64A" w14:textId="77777777" w:rsidR="000F235A" w:rsidRDefault="000F235A" w:rsidP="005125C1">
      <w:pPr>
        <w:pStyle w:val="Bullet1"/>
      </w:pPr>
      <w:r>
        <w:t xml:space="preserve">Provide identity, state of </w:t>
      </w:r>
      <w:r w:rsidR="00836F3F">
        <w:t>‘</w:t>
      </w:r>
      <w:r>
        <w:t>health</w:t>
      </w:r>
      <w:r w:rsidR="00836F3F">
        <w:t>’</w:t>
      </w:r>
      <w:r>
        <w:t xml:space="preserve"> and other navigational information such as meteorological and hydrological data, if available, to ships and shore authorities; and</w:t>
      </w:r>
    </w:p>
    <w:p w14:paraId="021F8D30" w14:textId="77777777" w:rsidR="000F235A" w:rsidRDefault="000F235A" w:rsidP="005125C1">
      <w:pPr>
        <w:pStyle w:val="Bullet1"/>
      </w:pPr>
      <w:r>
        <w:t>Be used to assess traffic type and pattern to assist in providing the appropriate level of service and mix of aids to navigation.</w:t>
      </w:r>
    </w:p>
    <w:p w14:paraId="0F7817EC" w14:textId="77777777" w:rsidR="000F235A" w:rsidRDefault="000F235A" w:rsidP="00B81708">
      <w:pPr>
        <w:pStyle w:val="Recallings"/>
      </w:pPr>
      <w:r w:rsidRPr="005125C1">
        <w:rPr>
          <w:b/>
        </w:rPr>
        <w:t>HAVING CONSIDERED</w:t>
      </w:r>
      <w:r>
        <w:t xml:space="preserve"> the various applications of AIS that have been identified by IMO, ITU, IEC and IALA;</w:t>
      </w:r>
    </w:p>
    <w:p w14:paraId="0D3A7608" w14:textId="77777777" w:rsidR="000F235A" w:rsidRDefault="000F235A" w:rsidP="00B81708">
      <w:pPr>
        <w:pStyle w:val="Recallings"/>
      </w:pPr>
      <w:r w:rsidRPr="005125C1">
        <w:rPr>
          <w:b/>
        </w:rPr>
        <w:t>HAVING DECIDED</w:t>
      </w:r>
      <w:r>
        <w:t xml:space="preserve"> that, in addition to the transfer of data from ship to ship, ship-to shore and shore-to ship, as identified by IMO, the Automatic Identification System is defined as a system for use as:</w:t>
      </w:r>
    </w:p>
    <w:p w14:paraId="16CECB5A" w14:textId="77777777" w:rsidR="000F235A" w:rsidRDefault="000F235A" w:rsidP="005125C1">
      <w:pPr>
        <w:pStyle w:val="Bullet1"/>
      </w:pPr>
      <w:r>
        <w:t>A marine aid to navigation;</w:t>
      </w:r>
    </w:p>
    <w:p w14:paraId="165C0940" w14:textId="77777777" w:rsidR="000F235A" w:rsidRDefault="000F235A" w:rsidP="005125C1">
      <w:pPr>
        <w:pStyle w:val="Bullet1"/>
      </w:pPr>
      <w:r>
        <w:t>A tool to assist in VTS operations; and</w:t>
      </w:r>
    </w:p>
    <w:p w14:paraId="63DB8FA6" w14:textId="77777777" w:rsidR="000F235A" w:rsidRPr="005125C1" w:rsidRDefault="000F235A" w:rsidP="00FE293B">
      <w:pPr>
        <w:pStyle w:val="Bullet1"/>
      </w:pPr>
      <w:r>
        <w:t>A tool to assist aids to navigation service providers</w:t>
      </w:r>
      <w:r w:rsidR="00D43B88">
        <w:t>.</w:t>
      </w:r>
    </w:p>
    <w:p w14:paraId="7922C45E" w14:textId="77777777" w:rsidR="000F235A" w:rsidRPr="00460028" w:rsidRDefault="000F235A" w:rsidP="00FE293B">
      <w:pPr>
        <w:pStyle w:val="Recallings"/>
      </w:pPr>
      <w:r w:rsidRPr="00FE293B">
        <w:rPr>
          <w:b/>
        </w:rPr>
        <w:t>ADOPTS</w:t>
      </w:r>
      <w:r w:rsidRPr="00460028">
        <w:t xml:space="preserve"> </w:t>
      </w:r>
      <w:r w:rsidRPr="005125C1">
        <w:t>the ‘AIS Aids to Navigation Service’ set</w:t>
      </w:r>
      <w:r>
        <w:t xml:space="preserve"> out</w:t>
      </w:r>
      <w:r w:rsidRPr="005125C1">
        <w:t xml:space="preserve"> </w:t>
      </w:r>
      <w:r>
        <w:t>in the Annex of this R</w:t>
      </w:r>
      <w:r w:rsidRPr="00460028">
        <w:t>ecommendation; and,</w:t>
      </w:r>
    </w:p>
    <w:p w14:paraId="45D44E06" w14:textId="77777777" w:rsidR="000F235A" w:rsidRPr="005125C1" w:rsidRDefault="000F235A" w:rsidP="00FE293B">
      <w:pPr>
        <w:pStyle w:val="Recallings"/>
      </w:pPr>
      <w:r w:rsidRPr="00460028">
        <w:rPr>
          <w:b/>
        </w:rPr>
        <w:t>RECOMMENDS</w:t>
      </w:r>
      <w:r w:rsidRPr="00460028">
        <w:t xml:space="preserve"> that National Members and other appropriate Authorities providing mar</w:t>
      </w:r>
      <w:r>
        <w:t>ine aids to navigation services u</w:t>
      </w:r>
      <w:r w:rsidRPr="005125C1">
        <w:t>se appropriate AIS units as part of their marine aid to navigation services for</w:t>
      </w:r>
      <w:r w:rsidR="00A06D11">
        <w:t>:</w:t>
      </w:r>
      <w:r w:rsidRPr="005125C1">
        <w:t xml:space="preserve"> </w:t>
      </w:r>
    </w:p>
    <w:p w14:paraId="7CC20A07" w14:textId="77777777" w:rsidR="000F235A" w:rsidRPr="005125C1" w:rsidRDefault="000F235A" w:rsidP="00646FDE">
      <w:pPr>
        <w:pStyle w:val="ListParagraph"/>
        <w:numPr>
          <w:ilvl w:val="0"/>
          <w:numId w:val="23"/>
        </w:numPr>
        <w:ind w:left="1134" w:hanging="567"/>
      </w:pPr>
      <w:r w:rsidRPr="005125C1">
        <w:t>the provision</w:t>
      </w:r>
      <w:r w:rsidR="00D43B88">
        <w:t xml:space="preserve"> of</w:t>
      </w:r>
      <w:r w:rsidRPr="005125C1">
        <w:t xml:space="preserve"> information and data to shipping, and</w:t>
      </w:r>
    </w:p>
    <w:p w14:paraId="3B07A42E" w14:textId="77777777" w:rsidR="000F235A" w:rsidRPr="007E43BC" w:rsidRDefault="000F235A" w:rsidP="00646FDE">
      <w:pPr>
        <w:pStyle w:val="ListParagraph"/>
        <w:numPr>
          <w:ilvl w:val="0"/>
          <w:numId w:val="23"/>
        </w:numPr>
        <w:ind w:left="1134" w:hanging="567"/>
      </w:pPr>
      <w:r w:rsidRPr="005125C1">
        <w:t>monitoring and control purposes.</w:t>
      </w:r>
    </w:p>
    <w:p w14:paraId="2F325972" w14:textId="77777777" w:rsidR="000F235A" w:rsidRDefault="000F235A" w:rsidP="00E22226">
      <w:pPr>
        <w:pStyle w:val="Title"/>
      </w:pPr>
      <w:r w:rsidRPr="00460028">
        <w:br w:type="page"/>
      </w:r>
      <w:bookmarkStart w:id="2" w:name="_Toc403651760"/>
      <w:r>
        <w:lastRenderedPageBreak/>
        <w:t>Table of Contents</w:t>
      </w:r>
      <w:bookmarkEnd w:id="2"/>
    </w:p>
    <w:p w14:paraId="51B873A3" w14:textId="77777777" w:rsidR="004B01DC" w:rsidRDefault="00A709C7">
      <w:pPr>
        <w:pStyle w:val="TOC1"/>
        <w:rPr>
          <w:rFonts w:asciiTheme="minorHAnsi" w:eastAsiaTheme="minorEastAsia" w:hAnsiTheme="minorHAnsi" w:cstheme="minorBidi"/>
          <w:bCs w:val="0"/>
          <w:iCs w:val="0"/>
          <w:caps w:val="0"/>
          <w:noProof/>
          <w:lang w:val="en-IE" w:eastAsia="en-IE"/>
        </w:rPr>
      </w:pPr>
      <w:r>
        <w:rPr>
          <w:bCs w:val="0"/>
          <w:caps w:val="0"/>
        </w:rPr>
        <w:fldChar w:fldCharType="begin"/>
      </w:r>
      <w:r w:rsidR="000F235A">
        <w:rPr>
          <w:bCs w:val="0"/>
          <w:caps w:val="0"/>
        </w:rPr>
        <w:instrText xml:space="preserve"> TOC \o "2-3" \h \z \t "Heading 1,1,Title,1,Appendix,5" </w:instrText>
      </w:r>
      <w:r>
        <w:rPr>
          <w:bCs w:val="0"/>
          <w:caps w:val="0"/>
        </w:rPr>
        <w:fldChar w:fldCharType="separate"/>
      </w:r>
      <w:hyperlink w:anchor="_Toc403651759" w:history="1">
        <w:r w:rsidR="004B01DC" w:rsidRPr="00F75712">
          <w:rPr>
            <w:rStyle w:val="Hyperlink"/>
            <w:noProof/>
          </w:rPr>
          <w:t>Document Revisions</w:t>
        </w:r>
        <w:r w:rsidR="004B01DC">
          <w:rPr>
            <w:noProof/>
            <w:webHidden/>
          </w:rPr>
          <w:tab/>
        </w:r>
        <w:r w:rsidR="004B01DC">
          <w:rPr>
            <w:noProof/>
            <w:webHidden/>
          </w:rPr>
          <w:fldChar w:fldCharType="begin"/>
        </w:r>
        <w:r w:rsidR="004B01DC">
          <w:rPr>
            <w:noProof/>
            <w:webHidden/>
          </w:rPr>
          <w:instrText xml:space="preserve"> PAGEREF _Toc403651759 \h </w:instrText>
        </w:r>
        <w:r w:rsidR="004B01DC">
          <w:rPr>
            <w:noProof/>
            <w:webHidden/>
          </w:rPr>
        </w:r>
        <w:r w:rsidR="004B01DC">
          <w:rPr>
            <w:noProof/>
            <w:webHidden/>
          </w:rPr>
          <w:fldChar w:fldCharType="separate"/>
        </w:r>
        <w:r w:rsidR="004B01DC">
          <w:rPr>
            <w:noProof/>
            <w:webHidden/>
          </w:rPr>
          <w:t>1</w:t>
        </w:r>
        <w:r w:rsidR="004B01DC">
          <w:rPr>
            <w:noProof/>
            <w:webHidden/>
          </w:rPr>
          <w:fldChar w:fldCharType="end"/>
        </w:r>
      </w:hyperlink>
    </w:p>
    <w:p w14:paraId="2C391B18" w14:textId="77777777" w:rsidR="004B01DC" w:rsidRDefault="00197F6B">
      <w:pPr>
        <w:pStyle w:val="TOC1"/>
        <w:rPr>
          <w:rFonts w:asciiTheme="minorHAnsi" w:eastAsiaTheme="minorEastAsia" w:hAnsiTheme="minorHAnsi" w:cstheme="minorBidi"/>
          <w:bCs w:val="0"/>
          <w:iCs w:val="0"/>
          <w:caps w:val="0"/>
          <w:noProof/>
          <w:lang w:val="en-IE" w:eastAsia="en-IE"/>
        </w:rPr>
      </w:pPr>
      <w:hyperlink w:anchor="_Toc403651760" w:history="1">
        <w:r w:rsidR="004B01DC" w:rsidRPr="00F75712">
          <w:rPr>
            <w:rStyle w:val="Hyperlink"/>
            <w:noProof/>
          </w:rPr>
          <w:t>Table of Contents</w:t>
        </w:r>
        <w:r w:rsidR="004B01DC">
          <w:rPr>
            <w:noProof/>
            <w:webHidden/>
          </w:rPr>
          <w:tab/>
        </w:r>
        <w:r w:rsidR="004B01DC">
          <w:rPr>
            <w:noProof/>
            <w:webHidden/>
          </w:rPr>
          <w:fldChar w:fldCharType="begin"/>
        </w:r>
        <w:r w:rsidR="004B01DC">
          <w:rPr>
            <w:noProof/>
            <w:webHidden/>
          </w:rPr>
          <w:instrText xml:space="preserve"> PAGEREF _Toc403651760 \h </w:instrText>
        </w:r>
        <w:r w:rsidR="004B01DC">
          <w:rPr>
            <w:noProof/>
            <w:webHidden/>
          </w:rPr>
        </w:r>
        <w:r w:rsidR="004B01DC">
          <w:rPr>
            <w:noProof/>
            <w:webHidden/>
          </w:rPr>
          <w:fldChar w:fldCharType="separate"/>
        </w:r>
        <w:r w:rsidR="004B01DC">
          <w:rPr>
            <w:noProof/>
            <w:webHidden/>
          </w:rPr>
          <w:t>5</w:t>
        </w:r>
        <w:r w:rsidR="004B01DC">
          <w:rPr>
            <w:noProof/>
            <w:webHidden/>
          </w:rPr>
          <w:fldChar w:fldCharType="end"/>
        </w:r>
      </w:hyperlink>
    </w:p>
    <w:p w14:paraId="25D12A42" w14:textId="77777777" w:rsidR="004B01DC" w:rsidRDefault="00197F6B">
      <w:pPr>
        <w:pStyle w:val="TOC1"/>
        <w:rPr>
          <w:rFonts w:asciiTheme="minorHAnsi" w:eastAsiaTheme="minorEastAsia" w:hAnsiTheme="minorHAnsi" w:cstheme="minorBidi"/>
          <w:bCs w:val="0"/>
          <w:iCs w:val="0"/>
          <w:caps w:val="0"/>
          <w:noProof/>
          <w:lang w:val="en-IE" w:eastAsia="en-IE"/>
        </w:rPr>
      </w:pPr>
      <w:hyperlink w:anchor="_Toc403651761" w:history="1">
        <w:r w:rsidR="004B01DC" w:rsidRPr="00F75712">
          <w:rPr>
            <w:rStyle w:val="Hyperlink"/>
            <w:noProof/>
          </w:rPr>
          <w:t>Index of Tables</w:t>
        </w:r>
        <w:r w:rsidR="004B01DC">
          <w:rPr>
            <w:noProof/>
            <w:webHidden/>
          </w:rPr>
          <w:tab/>
        </w:r>
        <w:r w:rsidR="004B01DC">
          <w:rPr>
            <w:noProof/>
            <w:webHidden/>
          </w:rPr>
          <w:fldChar w:fldCharType="begin"/>
        </w:r>
        <w:r w:rsidR="004B01DC">
          <w:rPr>
            <w:noProof/>
            <w:webHidden/>
          </w:rPr>
          <w:instrText xml:space="preserve"> PAGEREF _Toc403651761 \h </w:instrText>
        </w:r>
        <w:r w:rsidR="004B01DC">
          <w:rPr>
            <w:noProof/>
            <w:webHidden/>
          </w:rPr>
        </w:r>
        <w:r w:rsidR="004B01DC">
          <w:rPr>
            <w:noProof/>
            <w:webHidden/>
          </w:rPr>
          <w:fldChar w:fldCharType="separate"/>
        </w:r>
        <w:r w:rsidR="004B01DC">
          <w:rPr>
            <w:noProof/>
            <w:webHidden/>
          </w:rPr>
          <w:t>6</w:t>
        </w:r>
        <w:r w:rsidR="004B01DC">
          <w:rPr>
            <w:noProof/>
            <w:webHidden/>
          </w:rPr>
          <w:fldChar w:fldCharType="end"/>
        </w:r>
      </w:hyperlink>
    </w:p>
    <w:p w14:paraId="644EE4D7" w14:textId="77777777" w:rsidR="004B01DC" w:rsidRDefault="00197F6B">
      <w:pPr>
        <w:pStyle w:val="TOC1"/>
        <w:rPr>
          <w:rFonts w:asciiTheme="minorHAnsi" w:eastAsiaTheme="minorEastAsia" w:hAnsiTheme="minorHAnsi" w:cstheme="minorBidi"/>
          <w:bCs w:val="0"/>
          <w:iCs w:val="0"/>
          <w:caps w:val="0"/>
          <w:noProof/>
          <w:lang w:val="en-IE" w:eastAsia="en-IE"/>
        </w:rPr>
      </w:pPr>
      <w:hyperlink w:anchor="_Toc403651762" w:history="1">
        <w:r w:rsidR="004B01DC" w:rsidRPr="00F75712">
          <w:rPr>
            <w:rStyle w:val="Hyperlink"/>
            <w:noProof/>
          </w:rPr>
          <w:t>Index of Figures</w:t>
        </w:r>
        <w:r w:rsidR="004B01DC">
          <w:rPr>
            <w:noProof/>
            <w:webHidden/>
          </w:rPr>
          <w:tab/>
        </w:r>
        <w:r w:rsidR="004B01DC">
          <w:rPr>
            <w:noProof/>
            <w:webHidden/>
          </w:rPr>
          <w:fldChar w:fldCharType="begin"/>
        </w:r>
        <w:r w:rsidR="004B01DC">
          <w:rPr>
            <w:noProof/>
            <w:webHidden/>
          </w:rPr>
          <w:instrText xml:space="preserve"> PAGEREF _Toc403651762 \h </w:instrText>
        </w:r>
        <w:r w:rsidR="004B01DC">
          <w:rPr>
            <w:noProof/>
            <w:webHidden/>
          </w:rPr>
        </w:r>
        <w:r w:rsidR="004B01DC">
          <w:rPr>
            <w:noProof/>
            <w:webHidden/>
          </w:rPr>
          <w:fldChar w:fldCharType="separate"/>
        </w:r>
        <w:r w:rsidR="004B01DC">
          <w:rPr>
            <w:noProof/>
            <w:webHidden/>
          </w:rPr>
          <w:t>6</w:t>
        </w:r>
        <w:r w:rsidR="004B01DC">
          <w:rPr>
            <w:noProof/>
            <w:webHidden/>
          </w:rPr>
          <w:fldChar w:fldCharType="end"/>
        </w:r>
      </w:hyperlink>
    </w:p>
    <w:p w14:paraId="41ADF528" w14:textId="77777777" w:rsidR="004B01DC" w:rsidRDefault="00197F6B">
      <w:pPr>
        <w:pStyle w:val="TOC1"/>
        <w:rPr>
          <w:rFonts w:asciiTheme="minorHAnsi" w:eastAsiaTheme="minorEastAsia" w:hAnsiTheme="minorHAnsi" w:cstheme="minorBidi"/>
          <w:bCs w:val="0"/>
          <w:iCs w:val="0"/>
          <w:caps w:val="0"/>
          <w:noProof/>
          <w:lang w:val="en-IE" w:eastAsia="en-IE"/>
        </w:rPr>
      </w:pPr>
      <w:hyperlink w:anchor="_Toc403651763" w:history="1">
        <w:r w:rsidR="004B01DC" w:rsidRPr="00F75712">
          <w:rPr>
            <w:rStyle w:val="Hyperlink"/>
            <w:noProof/>
          </w:rPr>
          <w:t>Annex</w:t>
        </w:r>
        <w:r w:rsidR="004B01DC">
          <w:rPr>
            <w:noProof/>
            <w:webHidden/>
          </w:rPr>
          <w:tab/>
        </w:r>
        <w:r w:rsidR="004B01DC">
          <w:rPr>
            <w:noProof/>
            <w:webHidden/>
          </w:rPr>
          <w:fldChar w:fldCharType="begin"/>
        </w:r>
        <w:r w:rsidR="004B01DC">
          <w:rPr>
            <w:noProof/>
            <w:webHidden/>
          </w:rPr>
          <w:instrText xml:space="preserve"> PAGEREF _Toc403651763 \h </w:instrText>
        </w:r>
        <w:r w:rsidR="004B01DC">
          <w:rPr>
            <w:noProof/>
            <w:webHidden/>
          </w:rPr>
        </w:r>
        <w:r w:rsidR="004B01DC">
          <w:rPr>
            <w:noProof/>
            <w:webHidden/>
          </w:rPr>
          <w:fldChar w:fldCharType="separate"/>
        </w:r>
        <w:r w:rsidR="004B01DC">
          <w:rPr>
            <w:noProof/>
            <w:webHidden/>
          </w:rPr>
          <w:t>7</w:t>
        </w:r>
        <w:r w:rsidR="004B01DC">
          <w:rPr>
            <w:noProof/>
            <w:webHidden/>
          </w:rPr>
          <w:fldChar w:fldCharType="end"/>
        </w:r>
      </w:hyperlink>
    </w:p>
    <w:p w14:paraId="49A2CC55" w14:textId="77777777" w:rsidR="004B01DC" w:rsidRDefault="00197F6B">
      <w:pPr>
        <w:pStyle w:val="TOC1"/>
        <w:rPr>
          <w:rFonts w:asciiTheme="minorHAnsi" w:eastAsiaTheme="minorEastAsia" w:hAnsiTheme="minorHAnsi" w:cstheme="minorBidi"/>
          <w:bCs w:val="0"/>
          <w:iCs w:val="0"/>
          <w:caps w:val="0"/>
          <w:noProof/>
          <w:lang w:val="en-IE" w:eastAsia="en-IE"/>
        </w:rPr>
      </w:pPr>
      <w:hyperlink w:anchor="_Toc403651764" w:history="1">
        <w:r w:rsidR="004B01DC" w:rsidRPr="00F75712">
          <w:rPr>
            <w:rStyle w:val="Hyperlink"/>
            <w:noProof/>
          </w:rPr>
          <w:t>1</w:t>
        </w:r>
        <w:r w:rsidR="004B01DC">
          <w:rPr>
            <w:rFonts w:asciiTheme="minorHAnsi" w:eastAsiaTheme="minorEastAsia" w:hAnsiTheme="minorHAnsi" w:cstheme="minorBidi"/>
            <w:bCs w:val="0"/>
            <w:iCs w:val="0"/>
            <w:caps w:val="0"/>
            <w:noProof/>
            <w:lang w:val="en-IE" w:eastAsia="en-IE"/>
          </w:rPr>
          <w:tab/>
        </w:r>
        <w:r w:rsidR="004B01DC" w:rsidRPr="00F75712">
          <w:rPr>
            <w:rStyle w:val="Hyperlink"/>
            <w:noProof/>
          </w:rPr>
          <w:t>Background</w:t>
        </w:r>
        <w:r w:rsidR="004B01DC">
          <w:rPr>
            <w:noProof/>
            <w:webHidden/>
          </w:rPr>
          <w:tab/>
        </w:r>
        <w:r w:rsidR="004B01DC">
          <w:rPr>
            <w:noProof/>
            <w:webHidden/>
          </w:rPr>
          <w:fldChar w:fldCharType="begin"/>
        </w:r>
        <w:r w:rsidR="004B01DC">
          <w:rPr>
            <w:noProof/>
            <w:webHidden/>
          </w:rPr>
          <w:instrText xml:space="preserve"> PAGEREF _Toc403651764 \h </w:instrText>
        </w:r>
        <w:r w:rsidR="004B01DC">
          <w:rPr>
            <w:noProof/>
            <w:webHidden/>
          </w:rPr>
        </w:r>
        <w:r w:rsidR="004B01DC">
          <w:rPr>
            <w:noProof/>
            <w:webHidden/>
          </w:rPr>
          <w:fldChar w:fldCharType="separate"/>
        </w:r>
        <w:r w:rsidR="004B01DC">
          <w:rPr>
            <w:noProof/>
            <w:webHidden/>
          </w:rPr>
          <w:t>7</w:t>
        </w:r>
        <w:r w:rsidR="004B01DC">
          <w:rPr>
            <w:noProof/>
            <w:webHidden/>
          </w:rPr>
          <w:fldChar w:fldCharType="end"/>
        </w:r>
      </w:hyperlink>
    </w:p>
    <w:p w14:paraId="0585B9B1" w14:textId="77777777" w:rsidR="004B01DC" w:rsidRDefault="00197F6B">
      <w:pPr>
        <w:pStyle w:val="TOC1"/>
        <w:rPr>
          <w:rFonts w:asciiTheme="minorHAnsi" w:eastAsiaTheme="minorEastAsia" w:hAnsiTheme="minorHAnsi" w:cstheme="minorBidi"/>
          <w:bCs w:val="0"/>
          <w:iCs w:val="0"/>
          <w:caps w:val="0"/>
          <w:noProof/>
          <w:lang w:val="en-IE" w:eastAsia="en-IE"/>
        </w:rPr>
      </w:pPr>
      <w:hyperlink w:anchor="_Toc403651765" w:history="1">
        <w:r w:rsidR="004B01DC" w:rsidRPr="00F75712">
          <w:rPr>
            <w:rStyle w:val="Hyperlink"/>
            <w:noProof/>
          </w:rPr>
          <w:t>2</w:t>
        </w:r>
        <w:r w:rsidR="004B01DC">
          <w:rPr>
            <w:rFonts w:asciiTheme="minorHAnsi" w:eastAsiaTheme="minorEastAsia" w:hAnsiTheme="minorHAnsi" w:cstheme="minorBidi"/>
            <w:bCs w:val="0"/>
            <w:iCs w:val="0"/>
            <w:caps w:val="0"/>
            <w:noProof/>
            <w:lang w:val="en-IE" w:eastAsia="en-IE"/>
          </w:rPr>
          <w:tab/>
        </w:r>
        <w:r w:rsidR="004B01DC" w:rsidRPr="00F75712">
          <w:rPr>
            <w:rStyle w:val="Hyperlink"/>
            <w:noProof/>
          </w:rPr>
          <w:t>Introduction</w:t>
        </w:r>
        <w:r w:rsidR="004B01DC">
          <w:rPr>
            <w:noProof/>
            <w:webHidden/>
          </w:rPr>
          <w:tab/>
        </w:r>
        <w:r w:rsidR="004B01DC">
          <w:rPr>
            <w:noProof/>
            <w:webHidden/>
          </w:rPr>
          <w:fldChar w:fldCharType="begin"/>
        </w:r>
        <w:r w:rsidR="004B01DC">
          <w:rPr>
            <w:noProof/>
            <w:webHidden/>
          </w:rPr>
          <w:instrText xml:space="preserve"> PAGEREF _Toc403651765 \h </w:instrText>
        </w:r>
        <w:r w:rsidR="004B01DC">
          <w:rPr>
            <w:noProof/>
            <w:webHidden/>
          </w:rPr>
        </w:r>
        <w:r w:rsidR="004B01DC">
          <w:rPr>
            <w:noProof/>
            <w:webHidden/>
          </w:rPr>
          <w:fldChar w:fldCharType="separate"/>
        </w:r>
        <w:r w:rsidR="004B01DC">
          <w:rPr>
            <w:noProof/>
            <w:webHidden/>
          </w:rPr>
          <w:t>7</w:t>
        </w:r>
        <w:r w:rsidR="004B01DC">
          <w:rPr>
            <w:noProof/>
            <w:webHidden/>
          </w:rPr>
          <w:fldChar w:fldCharType="end"/>
        </w:r>
      </w:hyperlink>
    </w:p>
    <w:p w14:paraId="7631627C"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66" w:history="1">
        <w:r w:rsidR="004B01DC" w:rsidRPr="00F75712">
          <w:rPr>
            <w:rStyle w:val="Hyperlink"/>
            <w:noProof/>
          </w:rPr>
          <w:t>2.1</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Aids to Navigation Report</w:t>
        </w:r>
        <w:r w:rsidR="004B01DC">
          <w:rPr>
            <w:noProof/>
            <w:webHidden/>
          </w:rPr>
          <w:tab/>
        </w:r>
        <w:r w:rsidR="004B01DC">
          <w:rPr>
            <w:noProof/>
            <w:webHidden/>
          </w:rPr>
          <w:fldChar w:fldCharType="begin"/>
        </w:r>
        <w:r w:rsidR="004B01DC">
          <w:rPr>
            <w:noProof/>
            <w:webHidden/>
          </w:rPr>
          <w:instrText xml:space="preserve"> PAGEREF _Toc403651766 \h </w:instrText>
        </w:r>
        <w:r w:rsidR="004B01DC">
          <w:rPr>
            <w:noProof/>
            <w:webHidden/>
          </w:rPr>
        </w:r>
        <w:r w:rsidR="004B01DC">
          <w:rPr>
            <w:noProof/>
            <w:webHidden/>
          </w:rPr>
          <w:fldChar w:fldCharType="separate"/>
        </w:r>
        <w:r w:rsidR="004B01DC">
          <w:rPr>
            <w:noProof/>
            <w:webHidden/>
          </w:rPr>
          <w:t>8</w:t>
        </w:r>
        <w:r w:rsidR="004B01DC">
          <w:rPr>
            <w:noProof/>
            <w:webHidden/>
          </w:rPr>
          <w:fldChar w:fldCharType="end"/>
        </w:r>
      </w:hyperlink>
    </w:p>
    <w:p w14:paraId="5F9C2F2C"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67" w:history="1">
        <w:r w:rsidR="004B01DC" w:rsidRPr="00F75712">
          <w:rPr>
            <w:rStyle w:val="Hyperlink"/>
            <w:noProof/>
          </w:rPr>
          <w:t>2.2</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Technical standard for AIS AtoN Stations</w:t>
        </w:r>
        <w:r w:rsidR="004B01DC">
          <w:rPr>
            <w:noProof/>
            <w:webHidden/>
          </w:rPr>
          <w:tab/>
        </w:r>
        <w:r w:rsidR="004B01DC">
          <w:rPr>
            <w:noProof/>
            <w:webHidden/>
          </w:rPr>
          <w:fldChar w:fldCharType="begin"/>
        </w:r>
        <w:r w:rsidR="004B01DC">
          <w:rPr>
            <w:noProof/>
            <w:webHidden/>
          </w:rPr>
          <w:instrText xml:space="preserve"> PAGEREF _Toc403651767 \h </w:instrText>
        </w:r>
        <w:r w:rsidR="004B01DC">
          <w:rPr>
            <w:noProof/>
            <w:webHidden/>
          </w:rPr>
        </w:r>
        <w:r w:rsidR="004B01DC">
          <w:rPr>
            <w:noProof/>
            <w:webHidden/>
          </w:rPr>
          <w:fldChar w:fldCharType="separate"/>
        </w:r>
        <w:r w:rsidR="004B01DC">
          <w:rPr>
            <w:noProof/>
            <w:webHidden/>
          </w:rPr>
          <w:t>8</w:t>
        </w:r>
        <w:r w:rsidR="004B01DC">
          <w:rPr>
            <w:noProof/>
            <w:webHidden/>
          </w:rPr>
          <w:fldChar w:fldCharType="end"/>
        </w:r>
      </w:hyperlink>
    </w:p>
    <w:p w14:paraId="05CA9C34" w14:textId="77777777" w:rsidR="004B01DC" w:rsidRDefault="00197F6B">
      <w:pPr>
        <w:pStyle w:val="TOC3"/>
        <w:rPr>
          <w:rFonts w:asciiTheme="minorHAnsi" w:eastAsiaTheme="minorEastAsia" w:hAnsiTheme="minorHAnsi" w:cstheme="minorBidi"/>
          <w:lang w:val="en-IE" w:eastAsia="en-IE"/>
        </w:rPr>
      </w:pPr>
      <w:hyperlink w:anchor="_Toc403651768" w:history="1">
        <w:r w:rsidR="004B01DC" w:rsidRPr="00F75712">
          <w:rPr>
            <w:rStyle w:val="Hyperlink"/>
          </w:rPr>
          <w:t>2.2.1</w:t>
        </w:r>
        <w:r w:rsidR="004B01DC">
          <w:rPr>
            <w:rFonts w:asciiTheme="minorHAnsi" w:eastAsiaTheme="minorEastAsia" w:hAnsiTheme="minorHAnsi" w:cstheme="minorBidi"/>
            <w:lang w:val="en-IE" w:eastAsia="en-IE"/>
          </w:rPr>
          <w:tab/>
        </w:r>
        <w:r w:rsidR="004B01DC" w:rsidRPr="00F75712">
          <w:rPr>
            <w:rStyle w:val="Hyperlink"/>
          </w:rPr>
          <w:t>Type 1 AIS AtoN Station</w:t>
        </w:r>
        <w:r w:rsidR="004B01DC">
          <w:rPr>
            <w:webHidden/>
          </w:rPr>
          <w:tab/>
        </w:r>
        <w:r w:rsidR="004B01DC">
          <w:rPr>
            <w:webHidden/>
          </w:rPr>
          <w:fldChar w:fldCharType="begin"/>
        </w:r>
        <w:r w:rsidR="004B01DC">
          <w:rPr>
            <w:webHidden/>
          </w:rPr>
          <w:instrText xml:space="preserve"> PAGEREF _Toc403651768 \h </w:instrText>
        </w:r>
        <w:r w:rsidR="004B01DC">
          <w:rPr>
            <w:webHidden/>
          </w:rPr>
        </w:r>
        <w:r w:rsidR="004B01DC">
          <w:rPr>
            <w:webHidden/>
          </w:rPr>
          <w:fldChar w:fldCharType="separate"/>
        </w:r>
        <w:r w:rsidR="004B01DC">
          <w:rPr>
            <w:webHidden/>
          </w:rPr>
          <w:t>8</w:t>
        </w:r>
        <w:r w:rsidR="004B01DC">
          <w:rPr>
            <w:webHidden/>
          </w:rPr>
          <w:fldChar w:fldCharType="end"/>
        </w:r>
      </w:hyperlink>
    </w:p>
    <w:p w14:paraId="48D73BF9" w14:textId="77777777" w:rsidR="004B01DC" w:rsidRDefault="00197F6B">
      <w:pPr>
        <w:pStyle w:val="TOC3"/>
        <w:rPr>
          <w:rFonts w:asciiTheme="minorHAnsi" w:eastAsiaTheme="minorEastAsia" w:hAnsiTheme="minorHAnsi" w:cstheme="minorBidi"/>
          <w:lang w:val="en-IE" w:eastAsia="en-IE"/>
        </w:rPr>
      </w:pPr>
      <w:hyperlink w:anchor="_Toc403651769" w:history="1">
        <w:r w:rsidR="004B01DC" w:rsidRPr="00F75712">
          <w:rPr>
            <w:rStyle w:val="Hyperlink"/>
          </w:rPr>
          <w:t>2.2.2</w:t>
        </w:r>
        <w:r w:rsidR="004B01DC">
          <w:rPr>
            <w:rFonts w:asciiTheme="minorHAnsi" w:eastAsiaTheme="minorEastAsia" w:hAnsiTheme="minorHAnsi" w:cstheme="minorBidi"/>
            <w:lang w:val="en-IE" w:eastAsia="en-IE"/>
          </w:rPr>
          <w:tab/>
        </w:r>
        <w:r w:rsidR="004B01DC" w:rsidRPr="00F75712">
          <w:rPr>
            <w:rStyle w:val="Hyperlink"/>
          </w:rPr>
          <w:t>Type 2 AIS AtoN Station</w:t>
        </w:r>
        <w:r w:rsidR="004B01DC">
          <w:rPr>
            <w:webHidden/>
          </w:rPr>
          <w:tab/>
        </w:r>
        <w:r w:rsidR="004B01DC">
          <w:rPr>
            <w:webHidden/>
          </w:rPr>
          <w:fldChar w:fldCharType="begin"/>
        </w:r>
        <w:r w:rsidR="004B01DC">
          <w:rPr>
            <w:webHidden/>
          </w:rPr>
          <w:instrText xml:space="preserve"> PAGEREF _Toc403651769 \h </w:instrText>
        </w:r>
        <w:r w:rsidR="004B01DC">
          <w:rPr>
            <w:webHidden/>
          </w:rPr>
        </w:r>
        <w:r w:rsidR="004B01DC">
          <w:rPr>
            <w:webHidden/>
          </w:rPr>
          <w:fldChar w:fldCharType="separate"/>
        </w:r>
        <w:r w:rsidR="004B01DC">
          <w:rPr>
            <w:webHidden/>
          </w:rPr>
          <w:t>8</w:t>
        </w:r>
        <w:r w:rsidR="004B01DC">
          <w:rPr>
            <w:webHidden/>
          </w:rPr>
          <w:fldChar w:fldCharType="end"/>
        </w:r>
      </w:hyperlink>
    </w:p>
    <w:p w14:paraId="0424AB6F" w14:textId="77777777" w:rsidR="004B01DC" w:rsidRDefault="00197F6B">
      <w:pPr>
        <w:pStyle w:val="TOC3"/>
        <w:rPr>
          <w:rFonts w:asciiTheme="minorHAnsi" w:eastAsiaTheme="minorEastAsia" w:hAnsiTheme="minorHAnsi" w:cstheme="minorBidi"/>
          <w:lang w:val="en-IE" w:eastAsia="en-IE"/>
        </w:rPr>
      </w:pPr>
      <w:hyperlink w:anchor="_Toc403651770" w:history="1">
        <w:r w:rsidR="004B01DC" w:rsidRPr="00F75712">
          <w:rPr>
            <w:rStyle w:val="Hyperlink"/>
          </w:rPr>
          <w:t>2.2.3</w:t>
        </w:r>
        <w:r w:rsidR="004B01DC">
          <w:rPr>
            <w:rFonts w:asciiTheme="minorHAnsi" w:eastAsiaTheme="minorEastAsia" w:hAnsiTheme="minorHAnsi" w:cstheme="minorBidi"/>
            <w:lang w:val="en-IE" w:eastAsia="en-IE"/>
          </w:rPr>
          <w:tab/>
        </w:r>
        <w:r w:rsidR="004B01DC" w:rsidRPr="00F75712">
          <w:rPr>
            <w:rStyle w:val="Hyperlink"/>
          </w:rPr>
          <w:t>Type 3 AIS AtoN Station</w:t>
        </w:r>
        <w:r w:rsidR="004B01DC">
          <w:rPr>
            <w:webHidden/>
          </w:rPr>
          <w:tab/>
        </w:r>
        <w:r w:rsidR="004B01DC">
          <w:rPr>
            <w:webHidden/>
          </w:rPr>
          <w:fldChar w:fldCharType="begin"/>
        </w:r>
        <w:r w:rsidR="004B01DC">
          <w:rPr>
            <w:webHidden/>
          </w:rPr>
          <w:instrText xml:space="preserve"> PAGEREF _Toc403651770 \h </w:instrText>
        </w:r>
        <w:r w:rsidR="004B01DC">
          <w:rPr>
            <w:webHidden/>
          </w:rPr>
        </w:r>
        <w:r w:rsidR="004B01DC">
          <w:rPr>
            <w:webHidden/>
          </w:rPr>
          <w:fldChar w:fldCharType="separate"/>
        </w:r>
        <w:r w:rsidR="004B01DC">
          <w:rPr>
            <w:webHidden/>
          </w:rPr>
          <w:t>8</w:t>
        </w:r>
        <w:r w:rsidR="004B01DC">
          <w:rPr>
            <w:webHidden/>
          </w:rPr>
          <w:fldChar w:fldCharType="end"/>
        </w:r>
      </w:hyperlink>
    </w:p>
    <w:p w14:paraId="0DD16AFD" w14:textId="77777777" w:rsidR="004B01DC" w:rsidRDefault="00197F6B">
      <w:pPr>
        <w:pStyle w:val="TOC1"/>
        <w:rPr>
          <w:rFonts w:asciiTheme="minorHAnsi" w:eastAsiaTheme="minorEastAsia" w:hAnsiTheme="minorHAnsi" w:cstheme="minorBidi"/>
          <w:bCs w:val="0"/>
          <w:iCs w:val="0"/>
          <w:caps w:val="0"/>
          <w:noProof/>
          <w:lang w:val="en-IE" w:eastAsia="en-IE"/>
        </w:rPr>
      </w:pPr>
      <w:hyperlink w:anchor="_Toc403651771" w:history="1">
        <w:r w:rsidR="004B01DC" w:rsidRPr="00F75712">
          <w:rPr>
            <w:rStyle w:val="Hyperlink"/>
            <w:noProof/>
          </w:rPr>
          <w:t>3</w:t>
        </w:r>
        <w:r w:rsidR="004B01DC">
          <w:rPr>
            <w:rFonts w:asciiTheme="minorHAnsi" w:eastAsiaTheme="minorEastAsia" w:hAnsiTheme="minorHAnsi" w:cstheme="minorBidi"/>
            <w:bCs w:val="0"/>
            <w:iCs w:val="0"/>
            <w:caps w:val="0"/>
            <w:noProof/>
            <w:lang w:val="en-IE" w:eastAsia="en-IE"/>
          </w:rPr>
          <w:tab/>
        </w:r>
        <w:r w:rsidR="004B01DC" w:rsidRPr="00F75712">
          <w:rPr>
            <w:rStyle w:val="Hyperlink"/>
            <w:noProof/>
          </w:rPr>
          <w:t>Supplementary AIS AtoN Messages</w:t>
        </w:r>
        <w:r w:rsidR="004B01DC">
          <w:rPr>
            <w:noProof/>
            <w:webHidden/>
          </w:rPr>
          <w:tab/>
        </w:r>
        <w:r w:rsidR="004B01DC">
          <w:rPr>
            <w:noProof/>
            <w:webHidden/>
          </w:rPr>
          <w:fldChar w:fldCharType="begin"/>
        </w:r>
        <w:r w:rsidR="004B01DC">
          <w:rPr>
            <w:noProof/>
            <w:webHidden/>
          </w:rPr>
          <w:instrText xml:space="preserve"> PAGEREF _Toc403651771 \h </w:instrText>
        </w:r>
        <w:r w:rsidR="004B01DC">
          <w:rPr>
            <w:noProof/>
            <w:webHidden/>
          </w:rPr>
        </w:r>
        <w:r w:rsidR="004B01DC">
          <w:rPr>
            <w:noProof/>
            <w:webHidden/>
          </w:rPr>
          <w:fldChar w:fldCharType="separate"/>
        </w:r>
        <w:r w:rsidR="004B01DC">
          <w:rPr>
            <w:noProof/>
            <w:webHidden/>
          </w:rPr>
          <w:t>9</w:t>
        </w:r>
        <w:r w:rsidR="004B01DC">
          <w:rPr>
            <w:noProof/>
            <w:webHidden/>
          </w:rPr>
          <w:fldChar w:fldCharType="end"/>
        </w:r>
      </w:hyperlink>
    </w:p>
    <w:p w14:paraId="36021F16"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72" w:history="1">
        <w:r w:rsidR="004B01DC" w:rsidRPr="00F75712">
          <w:rPr>
            <w:rStyle w:val="Hyperlink"/>
            <w:noProof/>
          </w:rPr>
          <w:t>3.1</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Message 6</w:t>
        </w:r>
        <w:r w:rsidR="004B01DC">
          <w:rPr>
            <w:noProof/>
            <w:webHidden/>
          </w:rPr>
          <w:tab/>
        </w:r>
        <w:r w:rsidR="004B01DC">
          <w:rPr>
            <w:noProof/>
            <w:webHidden/>
          </w:rPr>
          <w:fldChar w:fldCharType="begin"/>
        </w:r>
        <w:r w:rsidR="004B01DC">
          <w:rPr>
            <w:noProof/>
            <w:webHidden/>
          </w:rPr>
          <w:instrText xml:space="preserve"> PAGEREF _Toc403651772 \h </w:instrText>
        </w:r>
        <w:r w:rsidR="004B01DC">
          <w:rPr>
            <w:noProof/>
            <w:webHidden/>
          </w:rPr>
        </w:r>
        <w:r w:rsidR="004B01DC">
          <w:rPr>
            <w:noProof/>
            <w:webHidden/>
          </w:rPr>
          <w:fldChar w:fldCharType="separate"/>
        </w:r>
        <w:r w:rsidR="004B01DC">
          <w:rPr>
            <w:noProof/>
            <w:webHidden/>
          </w:rPr>
          <w:t>9</w:t>
        </w:r>
        <w:r w:rsidR="004B01DC">
          <w:rPr>
            <w:noProof/>
            <w:webHidden/>
          </w:rPr>
          <w:fldChar w:fldCharType="end"/>
        </w:r>
      </w:hyperlink>
    </w:p>
    <w:p w14:paraId="0A6F6B28"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73" w:history="1">
        <w:r w:rsidR="004B01DC" w:rsidRPr="00F75712">
          <w:rPr>
            <w:rStyle w:val="Hyperlink"/>
            <w:noProof/>
          </w:rPr>
          <w:t>3.2</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Message 8</w:t>
        </w:r>
        <w:r w:rsidR="004B01DC">
          <w:rPr>
            <w:noProof/>
            <w:webHidden/>
          </w:rPr>
          <w:tab/>
        </w:r>
        <w:r w:rsidR="004B01DC">
          <w:rPr>
            <w:noProof/>
            <w:webHidden/>
          </w:rPr>
          <w:fldChar w:fldCharType="begin"/>
        </w:r>
        <w:r w:rsidR="004B01DC">
          <w:rPr>
            <w:noProof/>
            <w:webHidden/>
          </w:rPr>
          <w:instrText xml:space="preserve"> PAGEREF _Toc403651773 \h </w:instrText>
        </w:r>
        <w:r w:rsidR="004B01DC">
          <w:rPr>
            <w:noProof/>
            <w:webHidden/>
          </w:rPr>
        </w:r>
        <w:r w:rsidR="004B01DC">
          <w:rPr>
            <w:noProof/>
            <w:webHidden/>
          </w:rPr>
          <w:fldChar w:fldCharType="separate"/>
        </w:r>
        <w:r w:rsidR="004B01DC">
          <w:rPr>
            <w:noProof/>
            <w:webHidden/>
          </w:rPr>
          <w:t>9</w:t>
        </w:r>
        <w:r w:rsidR="004B01DC">
          <w:rPr>
            <w:noProof/>
            <w:webHidden/>
          </w:rPr>
          <w:fldChar w:fldCharType="end"/>
        </w:r>
      </w:hyperlink>
    </w:p>
    <w:p w14:paraId="6F6EA10A"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74" w:history="1">
        <w:r w:rsidR="004B01DC" w:rsidRPr="00F75712">
          <w:rPr>
            <w:rStyle w:val="Hyperlink"/>
            <w:noProof/>
          </w:rPr>
          <w:t>3.3</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Message 25</w:t>
        </w:r>
        <w:r w:rsidR="004B01DC">
          <w:rPr>
            <w:noProof/>
            <w:webHidden/>
          </w:rPr>
          <w:tab/>
        </w:r>
        <w:r w:rsidR="004B01DC">
          <w:rPr>
            <w:noProof/>
            <w:webHidden/>
          </w:rPr>
          <w:fldChar w:fldCharType="begin"/>
        </w:r>
        <w:r w:rsidR="004B01DC">
          <w:rPr>
            <w:noProof/>
            <w:webHidden/>
          </w:rPr>
          <w:instrText xml:space="preserve"> PAGEREF _Toc403651774 \h </w:instrText>
        </w:r>
        <w:r w:rsidR="004B01DC">
          <w:rPr>
            <w:noProof/>
            <w:webHidden/>
          </w:rPr>
        </w:r>
        <w:r w:rsidR="004B01DC">
          <w:rPr>
            <w:noProof/>
            <w:webHidden/>
          </w:rPr>
          <w:fldChar w:fldCharType="separate"/>
        </w:r>
        <w:r w:rsidR="004B01DC">
          <w:rPr>
            <w:noProof/>
            <w:webHidden/>
          </w:rPr>
          <w:t>9</w:t>
        </w:r>
        <w:r w:rsidR="004B01DC">
          <w:rPr>
            <w:noProof/>
            <w:webHidden/>
          </w:rPr>
          <w:fldChar w:fldCharType="end"/>
        </w:r>
      </w:hyperlink>
    </w:p>
    <w:p w14:paraId="0224EFBA"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75" w:history="1">
        <w:r w:rsidR="004B01DC" w:rsidRPr="00F75712">
          <w:rPr>
            <w:rStyle w:val="Hyperlink"/>
            <w:noProof/>
          </w:rPr>
          <w:t>3.4</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Message 26</w:t>
        </w:r>
        <w:r w:rsidR="004B01DC">
          <w:rPr>
            <w:noProof/>
            <w:webHidden/>
          </w:rPr>
          <w:tab/>
        </w:r>
        <w:r w:rsidR="004B01DC">
          <w:rPr>
            <w:noProof/>
            <w:webHidden/>
          </w:rPr>
          <w:fldChar w:fldCharType="begin"/>
        </w:r>
        <w:r w:rsidR="004B01DC">
          <w:rPr>
            <w:noProof/>
            <w:webHidden/>
          </w:rPr>
          <w:instrText xml:space="preserve"> PAGEREF _Toc403651775 \h </w:instrText>
        </w:r>
        <w:r w:rsidR="004B01DC">
          <w:rPr>
            <w:noProof/>
            <w:webHidden/>
          </w:rPr>
        </w:r>
        <w:r w:rsidR="004B01DC">
          <w:rPr>
            <w:noProof/>
            <w:webHidden/>
          </w:rPr>
          <w:fldChar w:fldCharType="separate"/>
        </w:r>
        <w:r w:rsidR="004B01DC">
          <w:rPr>
            <w:noProof/>
            <w:webHidden/>
          </w:rPr>
          <w:t>10</w:t>
        </w:r>
        <w:r w:rsidR="004B01DC">
          <w:rPr>
            <w:noProof/>
            <w:webHidden/>
          </w:rPr>
          <w:fldChar w:fldCharType="end"/>
        </w:r>
      </w:hyperlink>
    </w:p>
    <w:p w14:paraId="5E0D660B"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76" w:history="1">
        <w:r w:rsidR="004B01DC" w:rsidRPr="00F75712">
          <w:rPr>
            <w:rStyle w:val="Hyperlink"/>
            <w:noProof/>
          </w:rPr>
          <w:t>3.5</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Overall</w:t>
        </w:r>
        <w:r w:rsidR="004B01DC">
          <w:rPr>
            <w:noProof/>
            <w:webHidden/>
          </w:rPr>
          <w:tab/>
        </w:r>
        <w:r w:rsidR="004B01DC">
          <w:rPr>
            <w:noProof/>
            <w:webHidden/>
          </w:rPr>
          <w:fldChar w:fldCharType="begin"/>
        </w:r>
        <w:r w:rsidR="004B01DC">
          <w:rPr>
            <w:noProof/>
            <w:webHidden/>
          </w:rPr>
          <w:instrText xml:space="preserve"> PAGEREF _Toc403651776 \h </w:instrText>
        </w:r>
        <w:r w:rsidR="004B01DC">
          <w:rPr>
            <w:noProof/>
            <w:webHidden/>
          </w:rPr>
        </w:r>
        <w:r w:rsidR="004B01DC">
          <w:rPr>
            <w:noProof/>
            <w:webHidden/>
          </w:rPr>
          <w:fldChar w:fldCharType="separate"/>
        </w:r>
        <w:r w:rsidR="004B01DC">
          <w:rPr>
            <w:noProof/>
            <w:webHidden/>
          </w:rPr>
          <w:t>10</w:t>
        </w:r>
        <w:r w:rsidR="004B01DC">
          <w:rPr>
            <w:noProof/>
            <w:webHidden/>
          </w:rPr>
          <w:fldChar w:fldCharType="end"/>
        </w:r>
      </w:hyperlink>
    </w:p>
    <w:p w14:paraId="4310AC09" w14:textId="77777777" w:rsidR="004B01DC" w:rsidRDefault="00197F6B">
      <w:pPr>
        <w:pStyle w:val="TOC1"/>
        <w:rPr>
          <w:rFonts w:asciiTheme="minorHAnsi" w:eastAsiaTheme="minorEastAsia" w:hAnsiTheme="minorHAnsi" w:cstheme="minorBidi"/>
          <w:bCs w:val="0"/>
          <w:iCs w:val="0"/>
          <w:caps w:val="0"/>
          <w:noProof/>
          <w:lang w:val="en-IE" w:eastAsia="en-IE"/>
        </w:rPr>
      </w:pPr>
      <w:hyperlink w:anchor="_Toc403651777" w:history="1">
        <w:r w:rsidR="004B01DC" w:rsidRPr="00F75712">
          <w:rPr>
            <w:rStyle w:val="Hyperlink"/>
            <w:noProof/>
          </w:rPr>
          <w:t>4</w:t>
        </w:r>
        <w:r w:rsidR="004B01DC">
          <w:rPr>
            <w:rFonts w:asciiTheme="minorHAnsi" w:eastAsiaTheme="minorEastAsia" w:hAnsiTheme="minorHAnsi" w:cstheme="minorBidi"/>
            <w:bCs w:val="0"/>
            <w:iCs w:val="0"/>
            <w:caps w:val="0"/>
            <w:noProof/>
            <w:lang w:val="en-IE" w:eastAsia="en-IE"/>
          </w:rPr>
          <w:tab/>
        </w:r>
        <w:r w:rsidR="004B01DC" w:rsidRPr="00F75712">
          <w:rPr>
            <w:rStyle w:val="Hyperlink"/>
            <w:noProof/>
          </w:rPr>
          <w:t>Implementation</w:t>
        </w:r>
        <w:r w:rsidR="004B01DC">
          <w:rPr>
            <w:noProof/>
            <w:webHidden/>
          </w:rPr>
          <w:tab/>
        </w:r>
        <w:r w:rsidR="004B01DC">
          <w:rPr>
            <w:noProof/>
            <w:webHidden/>
          </w:rPr>
          <w:fldChar w:fldCharType="begin"/>
        </w:r>
        <w:r w:rsidR="004B01DC">
          <w:rPr>
            <w:noProof/>
            <w:webHidden/>
          </w:rPr>
          <w:instrText xml:space="preserve"> PAGEREF _Toc403651777 \h </w:instrText>
        </w:r>
        <w:r w:rsidR="004B01DC">
          <w:rPr>
            <w:noProof/>
            <w:webHidden/>
          </w:rPr>
        </w:r>
        <w:r w:rsidR="004B01DC">
          <w:rPr>
            <w:noProof/>
            <w:webHidden/>
          </w:rPr>
          <w:fldChar w:fldCharType="separate"/>
        </w:r>
        <w:r w:rsidR="004B01DC">
          <w:rPr>
            <w:noProof/>
            <w:webHidden/>
          </w:rPr>
          <w:t>10</w:t>
        </w:r>
        <w:r w:rsidR="004B01DC">
          <w:rPr>
            <w:noProof/>
            <w:webHidden/>
          </w:rPr>
          <w:fldChar w:fldCharType="end"/>
        </w:r>
      </w:hyperlink>
    </w:p>
    <w:p w14:paraId="71A49F4C"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78" w:history="1">
        <w:r w:rsidR="004B01DC" w:rsidRPr="00F75712">
          <w:rPr>
            <w:rStyle w:val="Hyperlink"/>
            <w:noProof/>
          </w:rPr>
          <w:t>4.1</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AIS AtoN service availability definition</w:t>
        </w:r>
        <w:r w:rsidR="004B01DC">
          <w:rPr>
            <w:noProof/>
            <w:webHidden/>
          </w:rPr>
          <w:tab/>
        </w:r>
        <w:r w:rsidR="004B01DC">
          <w:rPr>
            <w:noProof/>
            <w:webHidden/>
          </w:rPr>
          <w:fldChar w:fldCharType="begin"/>
        </w:r>
        <w:r w:rsidR="004B01DC">
          <w:rPr>
            <w:noProof/>
            <w:webHidden/>
          </w:rPr>
          <w:instrText xml:space="preserve"> PAGEREF _Toc403651778 \h </w:instrText>
        </w:r>
        <w:r w:rsidR="004B01DC">
          <w:rPr>
            <w:noProof/>
            <w:webHidden/>
          </w:rPr>
        </w:r>
        <w:r w:rsidR="004B01DC">
          <w:rPr>
            <w:noProof/>
            <w:webHidden/>
          </w:rPr>
          <w:fldChar w:fldCharType="separate"/>
        </w:r>
        <w:r w:rsidR="004B01DC">
          <w:rPr>
            <w:noProof/>
            <w:webHidden/>
          </w:rPr>
          <w:t>10</w:t>
        </w:r>
        <w:r w:rsidR="004B01DC">
          <w:rPr>
            <w:noProof/>
            <w:webHidden/>
          </w:rPr>
          <w:fldChar w:fldCharType="end"/>
        </w:r>
      </w:hyperlink>
    </w:p>
    <w:p w14:paraId="53801221"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79" w:history="1">
        <w:r w:rsidR="004B01DC" w:rsidRPr="00F75712">
          <w:rPr>
            <w:rStyle w:val="Hyperlink"/>
            <w:noProof/>
          </w:rPr>
          <w:t>4.2</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Physical (Real), Synthetic, and Virtual AIS AtoN</w:t>
        </w:r>
        <w:r w:rsidR="004B01DC">
          <w:rPr>
            <w:noProof/>
            <w:webHidden/>
          </w:rPr>
          <w:tab/>
        </w:r>
        <w:r w:rsidR="004B01DC">
          <w:rPr>
            <w:noProof/>
            <w:webHidden/>
          </w:rPr>
          <w:fldChar w:fldCharType="begin"/>
        </w:r>
        <w:r w:rsidR="004B01DC">
          <w:rPr>
            <w:noProof/>
            <w:webHidden/>
          </w:rPr>
          <w:instrText xml:space="preserve"> PAGEREF _Toc403651779 \h </w:instrText>
        </w:r>
        <w:r w:rsidR="004B01DC">
          <w:rPr>
            <w:noProof/>
            <w:webHidden/>
          </w:rPr>
        </w:r>
        <w:r w:rsidR="004B01DC">
          <w:rPr>
            <w:noProof/>
            <w:webHidden/>
          </w:rPr>
          <w:fldChar w:fldCharType="separate"/>
        </w:r>
        <w:r w:rsidR="004B01DC">
          <w:rPr>
            <w:noProof/>
            <w:webHidden/>
          </w:rPr>
          <w:t>10</w:t>
        </w:r>
        <w:r w:rsidR="004B01DC">
          <w:rPr>
            <w:noProof/>
            <w:webHidden/>
          </w:rPr>
          <w:fldChar w:fldCharType="end"/>
        </w:r>
      </w:hyperlink>
    </w:p>
    <w:p w14:paraId="73446F00" w14:textId="77777777" w:rsidR="004B01DC" w:rsidRDefault="00197F6B">
      <w:pPr>
        <w:pStyle w:val="TOC3"/>
        <w:rPr>
          <w:rFonts w:asciiTheme="minorHAnsi" w:eastAsiaTheme="minorEastAsia" w:hAnsiTheme="minorHAnsi" w:cstheme="minorBidi"/>
          <w:lang w:val="en-IE" w:eastAsia="en-IE"/>
        </w:rPr>
      </w:pPr>
      <w:hyperlink w:anchor="_Toc403651780" w:history="1">
        <w:r w:rsidR="004B01DC" w:rsidRPr="00F75712">
          <w:rPr>
            <w:rStyle w:val="Hyperlink"/>
          </w:rPr>
          <w:t>4.2.1</w:t>
        </w:r>
        <w:r w:rsidR="004B01DC">
          <w:rPr>
            <w:rFonts w:asciiTheme="minorHAnsi" w:eastAsiaTheme="minorEastAsia" w:hAnsiTheme="minorHAnsi" w:cstheme="minorBidi"/>
            <w:lang w:val="en-IE" w:eastAsia="en-IE"/>
          </w:rPr>
          <w:tab/>
        </w:r>
        <w:r w:rsidR="004B01DC" w:rsidRPr="00F75712">
          <w:rPr>
            <w:rStyle w:val="Hyperlink"/>
          </w:rPr>
          <w:t>Physical (Real) AIS AtoN</w:t>
        </w:r>
        <w:r w:rsidR="004B01DC">
          <w:rPr>
            <w:webHidden/>
          </w:rPr>
          <w:tab/>
        </w:r>
        <w:r w:rsidR="004B01DC">
          <w:rPr>
            <w:webHidden/>
          </w:rPr>
          <w:fldChar w:fldCharType="begin"/>
        </w:r>
        <w:r w:rsidR="004B01DC">
          <w:rPr>
            <w:webHidden/>
          </w:rPr>
          <w:instrText xml:space="preserve"> PAGEREF _Toc403651780 \h </w:instrText>
        </w:r>
        <w:r w:rsidR="004B01DC">
          <w:rPr>
            <w:webHidden/>
          </w:rPr>
        </w:r>
        <w:r w:rsidR="004B01DC">
          <w:rPr>
            <w:webHidden/>
          </w:rPr>
          <w:fldChar w:fldCharType="separate"/>
        </w:r>
        <w:r w:rsidR="004B01DC">
          <w:rPr>
            <w:webHidden/>
          </w:rPr>
          <w:t>10</w:t>
        </w:r>
        <w:r w:rsidR="004B01DC">
          <w:rPr>
            <w:webHidden/>
          </w:rPr>
          <w:fldChar w:fldCharType="end"/>
        </w:r>
      </w:hyperlink>
    </w:p>
    <w:p w14:paraId="23634C3C" w14:textId="77777777" w:rsidR="004B01DC" w:rsidRDefault="00197F6B">
      <w:pPr>
        <w:pStyle w:val="TOC3"/>
        <w:rPr>
          <w:rFonts w:asciiTheme="minorHAnsi" w:eastAsiaTheme="minorEastAsia" w:hAnsiTheme="minorHAnsi" w:cstheme="minorBidi"/>
          <w:lang w:val="en-IE" w:eastAsia="en-IE"/>
        </w:rPr>
      </w:pPr>
      <w:hyperlink w:anchor="_Toc403651781" w:history="1">
        <w:r w:rsidR="004B01DC" w:rsidRPr="00F75712">
          <w:rPr>
            <w:rStyle w:val="Hyperlink"/>
          </w:rPr>
          <w:t>4.2.2</w:t>
        </w:r>
        <w:r w:rsidR="004B01DC">
          <w:rPr>
            <w:rFonts w:asciiTheme="minorHAnsi" w:eastAsiaTheme="minorEastAsia" w:hAnsiTheme="minorHAnsi" w:cstheme="minorBidi"/>
            <w:lang w:val="en-IE" w:eastAsia="en-IE"/>
          </w:rPr>
          <w:tab/>
        </w:r>
        <w:r w:rsidR="004B01DC" w:rsidRPr="00F75712">
          <w:rPr>
            <w:rStyle w:val="Hyperlink"/>
          </w:rPr>
          <w:t>Synthetic AIS AtoN</w:t>
        </w:r>
        <w:r w:rsidR="004B01DC">
          <w:rPr>
            <w:webHidden/>
          </w:rPr>
          <w:tab/>
        </w:r>
        <w:r w:rsidR="004B01DC">
          <w:rPr>
            <w:webHidden/>
          </w:rPr>
          <w:fldChar w:fldCharType="begin"/>
        </w:r>
        <w:r w:rsidR="004B01DC">
          <w:rPr>
            <w:webHidden/>
          </w:rPr>
          <w:instrText xml:space="preserve"> PAGEREF _Toc403651781 \h </w:instrText>
        </w:r>
        <w:r w:rsidR="004B01DC">
          <w:rPr>
            <w:webHidden/>
          </w:rPr>
        </w:r>
        <w:r w:rsidR="004B01DC">
          <w:rPr>
            <w:webHidden/>
          </w:rPr>
          <w:fldChar w:fldCharType="separate"/>
        </w:r>
        <w:r w:rsidR="004B01DC">
          <w:rPr>
            <w:webHidden/>
          </w:rPr>
          <w:t>11</w:t>
        </w:r>
        <w:r w:rsidR="004B01DC">
          <w:rPr>
            <w:webHidden/>
          </w:rPr>
          <w:fldChar w:fldCharType="end"/>
        </w:r>
      </w:hyperlink>
    </w:p>
    <w:p w14:paraId="33706FBE" w14:textId="77777777" w:rsidR="004B01DC" w:rsidRDefault="00197F6B">
      <w:pPr>
        <w:pStyle w:val="TOC3"/>
        <w:rPr>
          <w:rFonts w:asciiTheme="minorHAnsi" w:eastAsiaTheme="minorEastAsia" w:hAnsiTheme="minorHAnsi" w:cstheme="minorBidi"/>
          <w:lang w:val="en-IE" w:eastAsia="en-IE"/>
        </w:rPr>
      </w:pPr>
      <w:hyperlink w:anchor="_Toc403651782" w:history="1">
        <w:r w:rsidR="004B01DC" w:rsidRPr="00F75712">
          <w:rPr>
            <w:rStyle w:val="Hyperlink"/>
          </w:rPr>
          <w:t>4.2.3</w:t>
        </w:r>
        <w:r w:rsidR="004B01DC">
          <w:rPr>
            <w:rFonts w:asciiTheme="minorHAnsi" w:eastAsiaTheme="minorEastAsia" w:hAnsiTheme="minorHAnsi" w:cstheme="minorBidi"/>
            <w:lang w:val="en-IE" w:eastAsia="en-IE"/>
          </w:rPr>
          <w:tab/>
        </w:r>
        <w:r w:rsidR="004B01DC" w:rsidRPr="00F75712">
          <w:rPr>
            <w:rStyle w:val="Hyperlink"/>
          </w:rPr>
          <w:t>Virtual AIS AtoN</w:t>
        </w:r>
        <w:r w:rsidR="004B01DC">
          <w:rPr>
            <w:webHidden/>
          </w:rPr>
          <w:tab/>
        </w:r>
        <w:r w:rsidR="004B01DC">
          <w:rPr>
            <w:webHidden/>
          </w:rPr>
          <w:fldChar w:fldCharType="begin"/>
        </w:r>
        <w:r w:rsidR="004B01DC">
          <w:rPr>
            <w:webHidden/>
          </w:rPr>
          <w:instrText xml:space="preserve"> PAGEREF _Toc403651782 \h </w:instrText>
        </w:r>
        <w:r w:rsidR="004B01DC">
          <w:rPr>
            <w:webHidden/>
          </w:rPr>
        </w:r>
        <w:r w:rsidR="004B01DC">
          <w:rPr>
            <w:webHidden/>
          </w:rPr>
          <w:fldChar w:fldCharType="separate"/>
        </w:r>
        <w:r w:rsidR="004B01DC">
          <w:rPr>
            <w:webHidden/>
          </w:rPr>
          <w:t>11</w:t>
        </w:r>
        <w:r w:rsidR="004B01DC">
          <w:rPr>
            <w:webHidden/>
          </w:rPr>
          <w:fldChar w:fldCharType="end"/>
        </w:r>
      </w:hyperlink>
    </w:p>
    <w:p w14:paraId="7B7B8C9C"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83" w:history="1">
        <w:r w:rsidR="004B01DC" w:rsidRPr="00F75712">
          <w:rPr>
            <w:rStyle w:val="Hyperlink"/>
            <w:noProof/>
          </w:rPr>
          <w:t>4.3</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MMSI numbers for AIS AtoN</w:t>
        </w:r>
        <w:r w:rsidR="004B01DC">
          <w:rPr>
            <w:noProof/>
            <w:webHidden/>
          </w:rPr>
          <w:tab/>
        </w:r>
        <w:r w:rsidR="004B01DC">
          <w:rPr>
            <w:noProof/>
            <w:webHidden/>
          </w:rPr>
          <w:fldChar w:fldCharType="begin"/>
        </w:r>
        <w:r w:rsidR="004B01DC">
          <w:rPr>
            <w:noProof/>
            <w:webHidden/>
          </w:rPr>
          <w:instrText xml:space="preserve"> PAGEREF _Toc403651783 \h </w:instrText>
        </w:r>
        <w:r w:rsidR="004B01DC">
          <w:rPr>
            <w:noProof/>
            <w:webHidden/>
          </w:rPr>
        </w:r>
        <w:r w:rsidR="004B01DC">
          <w:rPr>
            <w:noProof/>
            <w:webHidden/>
          </w:rPr>
          <w:fldChar w:fldCharType="separate"/>
        </w:r>
        <w:r w:rsidR="004B01DC">
          <w:rPr>
            <w:noProof/>
            <w:webHidden/>
          </w:rPr>
          <w:t>11</w:t>
        </w:r>
        <w:r w:rsidR="004B01DC">
          <w:rPr>
            <w:noProof/>
            <w:webHidden/>
          </w:rPr>
          <w:fldChar w:fldCharType="end"/>
        </w:r>
      </w:hyperlink>
    </w:p>
    <w:p w14:paraId="4DCE2C8A" w14:textId="77777777" w:rsidR="004B01DC" w:rsidRDefault="00197F6B">
      <w:pPr>
        <w:pStyle w:val="TOC3"/>
        <w:rPr>
          <w:rFonts w:asciiTheme="minorHAnsi" w:eastAsiaTheme="minorEastAsia" w:hAnsiTheme="minorHAnsi" w:cstheme="minorBidi"/>
          <w:lang w:val="en-IE" w:eastAsia="en-IE"/>
        </w:rPr>
      </w:pPr>
      <w:hyperlink w:anchor="_Toc403651784" w:history="1">
        <w:r w:rsidR="004B01DC" w:rsidRPr="00F75712">
          <w:rPr>
            <w:rStyle w:val="Hyperlink"/>
          </w:rPr>
          <w:t>4.3.1</w:t>
        </w:r>
        <w:r w:rsidR="004B01DC">
          <w:rPr>
            <w:rFonts w:asciiTheme="minorHAnsi" w:eastAsiaTheme="minorEastAsia" w:hAnsiTheme="minorHAnsi" w:cstheme="minorBidi"/>
            <w:lang w:val="en-IE" w:eastAsia="en-IE"/>
          </w:rPr>
          <w:tab/>
        </w:r>
        <w:r w:rsidR="004B01DC" w:rsidRPr="00F75712">
          <w:rPr>
            <w:rStyle w:val="Hyperlink"/>
          </w:rPr>
          <w:t>MMSI numbers for all AIS AtoN</w:t>
        </w:r>
        <w:r w:rsidR="004B01DC">
          <w:rPr>
            <w:webHidden/>
          </w:rPr>
          <w:tab/>
        </w:r>
        <w:r w:rsidR="004B01DC">
          <w:rPr>
            <w:webHidden/>
          </w:rPr>
          <w:fldChar w:fldCharType="begin"/>
        </w:r>
        <w:r w:rsidR="004B01DC">
          <w:rPr>
            <w:webHidden/>
          </w:rPr>
          <w:instrText xml:space="preserve"> PAGEREF _Toc403651784 \h </w:instrText>
        </w:r>
        <w:r w:rsidR="004B01DC">
          <w:rPr>
            <w:webHidden/>
          </w:rPr>
        </w:r>
        <w:r w:rsidR="004B01DC">
          <w:rPr>
            <w:webHidden/>
          </w:rPr>
          <w:fldChar w:fldCharType="separate"/>
        </w:r>
        <w:r w:rsidR="004B01DC">
          <w:rPr>
            <w:webHidden/>
          </w:rPr>
          <w:t>11</w:t>
        </w:r>
        <w:r w:rsidR="004B01DC">
          <w:rPr>
            <w:webHidden/>
          </w:rPr>
          <w:fldChar w:fldCharType="end"/>
        </w:r>
      </w:hyperlink>
    </w:p>
    <w:p w14:paraId="798F8B50" w14:textId="77777777" w:rsidR="004B01DC" w:rsidRDefault="00197F6B">
      <w:pPr>
        <w:pStyle w:val="TOC3"/>
        <w:rPr>
          <w:rFonts w:asciiTheme="minorHAnsi" w:eastAsiaTheme="minorEastAsia" w:hAnsiTheme="minorHAnsi" w:cstheme="minorBidi"/>
          <w:lang w:val="en-IE" w:eastAsia="en-IE"/>
        </w:rPr>
      </w:pPr>
      <w:hyperlink w:anchor="_Toc403651785" w:history="1">
        <w:r w:rsidR="004B01DC" w:rsidRPr="00F75712">
          <w:rPr>
            <w:rStyle w:val="Hyperlink"/>
          </w:rPr>
          <w:t>4.3.2</w:t>
        </w:r>
        <w:r w:rsidR="004B01DC">
          <w:rPr>
            <w:rFonts w:asciiTheme="minorHAnsi" w:eastAsiaTheme="minorEastAsia" w:hAnsiTheme="minorHAnsi" w:cstheme="minorBidi"/>
            <w:lang w:val="en-IE" w:eastAsia="en-IE"/>
          </w:rPr>
          <w:tab/>
        </w:r>
        <w:r w:rsidR="004B01DC" w:rsidRPr="00F75712">
          <w:rPr>
            <w:rStyle w:val="Hyperlink"/>
          </w:rPr>
          <w:t>MMSI numbers for Synthetic and Virtual AIS AtoN</w:t>
        </w:r>
        <w:r w:rsidR="004B01DC">
          <w:rPr>
            <w:webHidden/>
          </w:rPr>
          <w:tab/>
        </w:r>
        <w:r w:rsidR="004B01DC">
          <w:rPr>
            <w:webHidden/>
          </w:rPr>
          <w:fldChar w:fldCharType="begin"/>
        </w:r>
        <w:r w:rsidR="004B01DC">
          <w:rPr>
            <w:webHidden/>
          </w:rPr>
          <w:instrText xml:space="preserve"> PAGEREF _Toc403651785 \h </w:instrText>
        </w:r>
        <w:r w:rsidR="004B01DC">
          <w:rPr>
            <w:webHidden/>
          </w:rPr>
        </w:r>
        <w:r w:rsidR="004B01DC">
          <w:rPr>
            <w:webHidden/>
          </w:rPr>
          <w:fldChar w:fldCharType="separate"/>
        </w:r>
        <w:r w:rsidR="004B01DC">
          <w:rPr>
            <w:webHidden/>
          </w:rPr>
          <w:t>11</w:t>
        </w:r>
        <w:r w:rsidR="004B01DC">
          <w:rPr>
            <w:webHidden/>
          </w:rPr>
          <w:fldChar w:fldCharType="end"/>
        </w:r>
      </w:hyperlink>
    </w:p>
    <w:p w14:paraId="12E06C75" w14:textId="77777777" w:rsidR="004B01DC" w:rsidRDefault="00197F6B">
      <w:pPr>
        <w:pStyle w:val="TOC3"/>
        <w:rPr>
          <w:rFonts w:asciiTheme="minorHAnsi" w:eastAsiaTheme="minorEastAsia" w:hAnsiTheme="minorHAnsi" w:cstheme="minorBidi"/>
          <w:lang w:val="en-IE" w:eastAsia="en-IE"/>
        </w:rPr>
      </w:pPr>
      <w:hyperlink w:anchor="_Toc403651786" w:history="1">
        <w:r w:rsidR="004B01DC" w:rsidRPr="00F75712">
          <w:rPr>
            <w:rStyle w:val="Hyperlink"/>
          </w:rPr>
          <w:t>4.3.3</w:t>
        </w:r>
        <w:r w:rsidR="004B01DC">
          <w:rPr>
            <w:rFonts w:asciiTheme="minorHAnsi" w:eastAsiaTheme="minorEastAsia" w:hAnsiTheme="minorHAnsi" w:cstheme="minorBidi"/>
            <w:lang w:val="en-IE" w:eastAsia="en-IE"/>
          </w:rPr>
          <w:tab/>
        </w:r>
        <w:r w:rsidR="004B01DC" w:rsidRPr="00F75712">
          <w:rPr>
            <w:rStyle w:val="Hyperlink"/>
          </w:rPr>
          <w:t>FATDMA Reservations</w:t>
        </w:r>
        <w:r w:rsidR="004B01DC">
          <w:rPr>
            <w:webHidden/>
          </w:rPr>
          <w:tab/>
        </w:r>
        <w:r w:rsidR="004B01DC">
          <w:rPr>
            <w:webHidden/>
          </w:rPr>
          <w:fldChar w:fldCharType="begin"/>
        </w:r>
        <w:r w:rsidR="004B01DC">
          <w:rPr>
            <w:webHidden/>
          </w:rPr>
          <w:instrText xml:space="preserve"> PAGEREF _Toc403651786 \h </w:instrText>
        </w:r>
        <w:r w:rsidR="004B01DC">
          <w:rPr>
            <w:webHidden/>
          </w:rPr>
        </w:r>
        <w:r w:rsidR="004B01DC">
          <w:rPr>
            <w:webHidden/>
          </w:rPr>
          <w:fldChar w:fldCharType="separate"/>
        </w:r>
        <w:r w:rsidR="004B01DC">
          <w:rPr>
            <w:webHidden/>
          </w:rPr>
          <w:t>12</w:t>
        </w:r>
        <w:r w:rsidR="004B01DC">
          <w:rPr>
            <w:webHidden/>
          </w:rPr>
          <w:fldChar w:fldCharType="end"/>
        </w:r>
      </w:hyperlink>
    </w:p>
    <w:p w14:paraId="46AD89AA"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87" w:history="1">
        <w:r w:rsidR="004B01DC" w:rsidRPr="00F75712">
          <w:rPr>
            <w:rStyle w:val="Hyperlink"/>
            <w:noProof/>
          </w:rPr>
          <w:t>4.4</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Reporting intervals for AIS AtoN messages</w:t>
        </w:r>
        <w:r w:rsidR="004B01DC">
          <w:rPr>
            <w:noProof/>
            <w:webHidden/>
          </w:rPr>
          <w:tab/>
        </w:r>
        <w:r w:rsidR="004B01DC">
          <w:rPr>
            <w:noProof/>
            <w:webHidden/>
          </w:rPr>
          <w:fldChar w:fldCharType="begin"/>
        </w:r>
        <w:r w:rsidR="004B01DC">
          <w:rPr>
            <w:noProof/>
            <w:webHidden/>
          </w:rPr>
          <w:instrText xml:space="preserve"> PAGEREF _Toc403651787 \h </w:instrText>
        </w:r>
        <w:r w:rsidR="004B01DC">
          <w:rPr>
            <w:noProof/>
            <w:webHidden/>
          </w:rPr>
        </w:r>
        <w:r w:rsidR="004B01DC">
          <w:rPr>
            <w:noProof/>
            <w:webHidden/>
          </w:rPr>
          <w:fldChar w:fldCharType="separate"/>
        </w:r>
        <w:r w:rsidR="004B01DC">
          <w:rPr>
            <w:noProof/>
            <w:webHidden/>
          </w:rPr>
          <w:t>12</w:t>
        </w:r>
        <w:r w:rsidR="004B01DC">
          <w:rPr>
            <w:noProof/>
            <w:webHidden/>
          </w:rPr>
          <w:fldChar w:fldCharType="end"/>
        </w:r>
      </w:hyperlink>
    </w:p>
    <w:p w14:paraId="0A870B57" w14:textId="77777777" w:rsidR="004B01DC" w:rsidRDefault="00197F6B">
      <w:pPr>
        <w:pStyle w:val="TOC3"/>
        <w:rPr>
          <w:rFonts w:asciiTheme="minorHAnsi" w:eastAsiaTheme="minorEastAsia" w:hAnsiTheme="minorHAnsi" w:cstheme="minorBidi"/>
          <w:lang w:val="en-IE" w:eastAsia="en-IE"/>
        </w:rPr>
      </w:pPr>
      <w:hyperlink w:anchor="_Toc403651788" w:history="1">
        <w:r w:rsidR="004B01DC" w:rsidRPr="00F75712">
          <w:rPr>
            <w:rStyle w:val="Hyperlink"/>
          </w:rPr>
          <w:t>4.4.1</w:t>
        </w:r>
        <w:r w:rsidR="004B01DC">
          <w:rPr>
            <w:rFonts w:asciiTheme="minorHAnsi" w:eastAsiaTheme="minorEastAsia" w:hAnsiTheme="minorHAnsi" w:cstheme="minorBidi"/>
            <w:lang w:val="en-IE" w:eastAsia="en-IE"/>
          </w:rPr>
          <w:tab/>
        </w:r>
        <w:r w:rsidR="004B01DC" w:rsidRPr="00F75712">
          <w:rPr>
            <w:rStyle w:val="Hyperlink"/>
          </w:rPr>
          <w:t>Message 21</w:t>
        </w:r>
        <w:r w:rsidR="004B01DC">
          <w:rPr>
            <w:webHidden/>
          </w:rPr>
          <w:tab/>
        </w:r>
        <w:r w:rsidR="004B01DC">
          <w:rPr>
            <w:webHidden/>
          </w:rPr>
          <w:fldChar w:fldCharType="begin"/>
        </w:r>
        <w:r w:rsidR="004B01DC">
          <w:rPr>
            <w:webHidden/>
          </w:rPr>
          <w:instrText xml:space="preserve"> PAGEREF _Toc403651788 \h </w:instrText>
        </w:r>
        <w:r w:rsidR="004B01DC">
          <w:rPr>
            <w:webHidden/>
          </w:rPr>
        </w:r>
        <w:r w:rsidR="004B01DC">
          <w:rPr>
            <w:webHidden/>
          </w:rPr>
          <w:fldChar w:fldCharType="separate"/>
        </w:r>
        <w:r w:rsidR="004B01DC">
          <w:rPr>
            <w:webHidden/>
          </w:rPr>
          <w:t>12</w:t>
        </w:r>
        <w:r w:rsidR="004B01DC">
          <w:rPr>
            <w:webHidden/>
          </w:rPr>
          <w:fldChar w:fldCharType="end"/>
        </w:r>
      </w:hyperlink>
    </w:p>
    <w:p w14:paraId="79CAAE24" w14:textId="77777777" w:rsidR="004B01DC" w:rsidRDefault="00197F6B">
      <w:pPr>
        <w:pStyle w:val="TOC3"/>
        <w:rPr>
          <w:rFonts w:asciiTheme="minorHAnsi" w:eastAsiaTheme="minorEastAsia" w:hAnsiTheme="minorHAnsi" w:cstheme="minorBidi"/>
          <w:lang w:val="en-IE" w:eastAsia="en-IE"/>
        </w:rPr>
      </w:pPr>
      <w:hyperlink w:anchor="_Toc403651789" w:history="1">
        <w:r w:rsidR="004B01DC" w:rsidRPr="00F75712">
          <w:rPr>
            <w:rStyle w:val="Hyperlink"/>
          </w:rPr>
          <w:t>4.4.2</w:t>
        </w:r>
        <w:r w:rsidR="004B01DC">
          <w:rPr>
            <w:rFonts w:asciiTheme="minorHAnsi" w:eastAsiaTheme="minorEastAsia" w:hAnsiTheme="minorHAnsi" w:cstheme="minorBidi"/>
            <w:lang w:val="en-IE" w:eastAsia="en-IE"/>
          </w:rPr>
          <w:tab/>
        </w:r>
        <w:r w:rsidR="004B01DC" w:rsidRPr="00F75712">
          <w:rPr>
            <w:rStyle w:val="Hyperlink"/>
          </w:rPr>
          <w:t>Reporting intervals for other messages</w:t>
        </w:r>
        <w:r w:rsidR="004B01DC">
          <w:rPr>
            <w:webHidden/>
          </w:rPr>
          <w:tab/>
        </w:r>
        <w:r w:rsidR="004B01DC">
          <w:rPr>
            <w:webHidden/>
          </w:rPr>
          <w:fldChar w:fldCharType="begin"/>
        </w:r>
        <w:r w:rsidR="004B01DC">
          <w:rPr>
            <w:webHidden/>
          </w:rPr>
          <w:instrText xml:space="preserve"> PAGEREF _Toc403651789 \h </w:instrText>
        </w:r>
        <w:r w:rsidR="004B01DC">
          <w:rPr>
            <w:webHidden/>
          </w:rPr>
        </w:r>
        <w:r w:rsidR="004B01DC">
          <w:rPr>
            <w:webHidden/>
          </w:rPr>
          <w:fldChar w:fldCharType="separate"/>
        </w:r>
        <w:r w:rsidR="004B01DC">
          <w:rPr>
            <w:webHidden/>
          </w:rPr>
          <w:t>12</w:t>
        </w:r>
        <w:r w:rsidR="004B01DC">
          <w:rPr>
            <w:webHidden/>
          </w:rPr>
          <w:fldChar w:fldCharType="end"/>
        </w:r>
      </w:hyperlink>
    </w:p>
    <w:p w14:paraId="6F879B5A"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90" w:history="1">
        <w:r w:rsidR="004B01DC" w:rsidRPr="00F75712">
          <w:rPr>
            <w:rStyle w:val="Hyperlink"/>
            <w:noProof/>
          </w:rPr>
          <w:t>4.5</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Factors affecting the power drain of an AIS AtoN station</w:t>
        </w:r>
        <w:r w:rsidR="004B01DC">
          <w:rPr>
            <w:noProof/>
            <w:webHidden/>
          </w:rPr>
          <w:tab/>
        </w:r>
        <w:r w:rsidR="004B01DC">
          <w:rPr>
            <w:noProof/>
            <w:webHidden/>
          </w:rPr>
          <w:fldChar w:fldCharType="begin"/>
        </w:r>
        <w:r w:rsidR="004B01DC">
          <w:rPr>
            <w:noProof/>
            <w:webHidden/>
          </w:rPr>
          <w:instrText xml:space="preserve"> PAGEREF _Toc403651790 \h </w:instrText>
        </w:r>
        <w:r w:rsidR="004B01DC">
          <w:rPr>
            <w:noProof/>
            <w:webHidden/>
          </w:rPr>
        </w:r>
        <w:r w:rsidR="004B01DC">
          <w:rPr>
            <w:noProof/>
            <w:webHidden/>
          </w:rPr>
          <w:fldChar w:fldCharType="separate"/>
        </w:r>
        <w:r w:rsidR="004B01DC">
          <w:rPr>
            <w:noProof/>
            <w:webHidden/>
          </w:rPr>
          <w:t>13</w:t>
        </w:r>
        <w:r w:rsidR="004B01DC">
          <w:rPr>
            <w:noProof/>
            <w:webHidden/>
          </w:rPr>
          <w:fldChar w:fldCharType="end"/>
        </w:r>
      </w:hyperlink>
    </w:p>
    <w:p w14:paraId="405FCAB3"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91" w:history="1">
        <w:r w:rsidR="004B01DC" w:rsidRPr="00F75712">
          <w:rPr>
            <w:rStyle w:val="Hyperlink"/>
            <w:noProof/>
          </w:rPr>
          <w:t>4.6</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Repeating AIS SART messages</w:t>
        </w:r>
        <w:r w:rsidR="004B01DC">
          <w:rPr>
            <w:noProof/>
            <w:webHidden/>
          </w:rPr>
          <w:tab/>
        </w:r>
        <w:r w:rsidR="004B01DC">
          <w:rPr>
            <w:noProof/>
            <w:webHidden/>
          </w:rPr>
          <w:fldChar w:fldCharType="begin"/>
        </w:r>
        <w:r w:rsidR="004B01DC">
          <w:rPr>
            <w:noProof/>
            <w:webHidden/>
          </w:rPr>
          <w:instrText xml:space="preserve"> PAGEREF _Toc403651791 \h </w:instrText>
        </w:r>
        <w:r w:rsidR="004B01DC">
          <w:rPr>
            <w:noProof/>
            <w:webHidden/>
          </w:rPr>
        </w:r>
        <w:r w:rsidR="004B01DC">
          <w:rPr>
            <w:noProof/>
            <w:webHidden/>
          </w:rPr>
          <w:fldChar w:fldCharType="separate"/>
        </w:r>
        <w:r w:rsidR="004B01DC">
          <w:rPr>
            <w:noProof/>
            <w:webHidden/>
          </w:rPr>
          <w:t>13</w:t>
        </w:r>
        <w:r w:rsidR="004B01DC">
          <w:rPr>
            <w:noProof/>
            <w:webHidden/>
          </w:rPr>
          <w:fldChar w:fldCharType="end"/>
        </w:r>
      </w:hyperlink>
    </w:p>
    <w:p w14:paraId="35F00A5F"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92" w:history="1">
        <w:r w:rsidR="004B01DC" w:rsidRPr="00F75712">
          <w:rPr>
            <w:rStyle w:val="Hyperlink"/>
            <w:noProof/>
          </w:rPr>
          <w:t>4.7</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AIS VDL channels for AIS AtoN messages – Reporting Modes</w:t>
        </w:r>
        <w:r w:rsidR="004B01DC">
          <w:rPr>
            <w:noProof/>
            <w:webHidden/>
          </w:rPr>
          <w:tab/>
        </w:r>
        <w:r w:rsidR="004B01DC">
          <w:rPr>
            <w:noProof/>
            <w:webHidden/>
          </w:rPr>
          <w:fldChar w:fldCharType="begin"/>
        </w:r>
        <w:r w:rsidR="004B01DC">
          <w:rPr>
            <w:noProof/>
            <w:webHidden/>
          </w:rPr>
          <w:instrText xml:space="preserve"> PAGEREF _Toc403651792 \h </w:instrText>
        </w:r>
        <w:r w:rsidR="004B01DC">
          <w:rPr>
            <w:noProof/>
            <w:webHidden/>
          </w:rPr>
        </w:r>
        <w:r w:rsidR="004B01DC">
          <w:rPr>
            <w:noProof/>
            <w:webHidden/>
          </w:rPr>
          <w:fldChar w:fldCharType="separate"/>
        </w:r>
        <w:r w:rsidR="004B01DC">
          <w:rPr>
            <w:noProof/>
            <w:webHidden/>
          </w:rPr>
          <w:t>13</w:t>
        </w:r>
        <w:r w:rsidR="004B01DC">
          <w:rPr>
            <w:noProof/>
            <w:webHidden/>
          </w:rPr>
          <w:fldChar w:fldCharType="end"/>
        </w:r>
      </w:hyperlink>
    </w:p>
    <w:p w14:paraId="54CAB414" w14:textId="77777777" w:rsidR="004B01DC" w:rsidRDefault="00197F6B">
      <w:pPr>
        <w:pStyle w:val="TOC3"/>
        <w:rPr>
          <w:rFonts w:asciiTheme="minorHAnsi" w:eastAsiaTheme="minorEastAsia" w:hAnsiTheme="minorHAnsi" w:cstheme="minorBidi"/>
          <w:lang w:val="en-IE" w:eastAsia="en-IE"/>
        </w:rPr>
      </w:pPr>
      <w:hyperlink w:anchor="_Toc403651793" w:history="1">
        <w:r w:rsidR="004B01DC" w:rsidRPr="00F75712">
          <w:rPr>
            <w:rStyle w:val="Hyperlink"/>
          </w:rPr>
          <w:t>4.7.1</w:t>
        </w:r>
        <w:r w:rsidR="004B01DC">
          <w:rPr>
            <w:rFonts w:asciiTheme="minorHAnsi" w:eastAsiaTheme="minorEastAsia" w:hAnsiTheme="minorHAnsi" w:cstheme="minorBidi"/>
            <w:lang w:val="en-IE" w:eastAsia="en-IE"/>
          </w:rPr>
          <w:tab/>
        </w:r>
        <w:r w:rsidR="004B01DC" w:rsidRPr="00F75712">
          <w:rPr>
            <w:rStyle w:val="Hyperlink"/>
          </w:rPr>
          <w:t>Reporting modes for Message 21</w:t>
        </w:r>
        <w:r w:rsidR="004B01DC">
          <w:rPr>
            <w:webHidden/>
          </w:rPr>
          <w:tab/>
        </w:r>
        <w:r w:rsidR="004B01DC">
          <w:rPr>
            <w:webHidden/>
          </w:rPr>
          <w:fldChar w:fldCharType="begin"/>
        </w:r>
        <w:r w:rsidR="004B01DC">
          <w:rPr>
            <w:webHidden/>
          </w:rPr>
          <w:instrText xml:space="preserve"> PAGEREF _Toc403651793 \h </w:instrText>
        </w:r>
        <w:r w:rsidR="004B01DC">
          <w:rPr>
            <w:webHidden/>
          </w:rPr>
        </w:r>
        <w:r w:rsidR="004B01DC">
          <w:rPr>
            <w:webHidden/>
          </w:rPr>
          <w:fldChar w:fldCharType="separate"/>
        </w:r>
        <w:r w:rsidR="004B01DC">
          <w:rPr>
            <w:webHidden/>
          </w:rPr>
          <w:t>13</w:t>
        </w:r>
        <w:r w:rsidR="004B01DC">
          <w:rPr>
            <w:webHidden/>
          </w:rPr>
          <w:fldChar w:fldCharType="end"/>
        </w:r>
      </w:hyperlink>
    </w:p>
    <w:p w14:paraId="7F6B4DBC" w14:textId="77777777" w:rsidR="004B01DC" w:rsidRDefault="00197F6B">
      <w:pPr>
        <w:pStyle w:val="TOC3"/>
        <w:rPr>
          <w:rFonts w:asciiTheme="minorHAnsi" w:eastAsiaTheme="minorEastAsia" w:hAnsiTheme="minorHAnsi" w:cstheme="minorBidi"/>
          <w:lang w:val="en-IE" w:eastAsia="en-IE"/>
        </w:rPr>
      </w:pPr>
      <w:hyperlink w:anchor="_Toc403651794" w:history="1">
        <w:r w:rsidR="004B01DC" w:rsidRPr="00F75712">
          <w:rPr>
            <w:rStyle w:val="Hyperlink"/>
          </w:rPr>
          <w:t>4.7.2</w:t>
        </w:r>
        <w:r w:rsidR="004B01DC">
          <w:rPr>
            <w:rFonts w:asciiTheme="minorHAnsi" w:eastAsiaTheme="minorEastAsia" w:hAnsiTheme="minorHAnsi" w:cstheme="minorBidi"/>
            <w:lang w:val="en-IE" w:eastAsia="en-IE"/>
          </w:rPr>
          <w:tab/>
        </w:r>
        <w:r w:rsidR="004B01DC" w:rsidRPr="00F75712">
          <w:rPr>
            <w:rStyle w:val="Hyperlink"/>
          </w:rPr>
          <w:t>Reporting modes for other messages</w:t>
        </w:r>
        <w:r w:rsidR="004B01DC">
          <w:rPr>
            <w:webHidden/>
          </w:rPr>
          <w:tab/>
        </w:r>
        <w:r w:rsidR="004B01DC">
          <w:rPr>
            <w:webHidden/>
          </w:rPr>
          <w:fldChar w:fldCharType="begin"/>
        </w:r>
        <w:r w:rsidR="004B01DC">
          <w:rPr>
            <w:webHidden/>
          </w:rPr>
          <w:instrText xml:space="preserve"> PAGEREF _Toc403651794 \h </w:instrText>
        </w:r>
        <w:r w:rsidR="004B01DC">
          <w:rPr>
            <w:webHidden/>
          </w:rPr>
        </w:r>
        <w:r w:rsidR="004B01DC">
          <w:rPr>
            <w:webHidden/>
          </w:rPr>
          <w:fldChar w:fldCharType="separate"/>
        </w:r>
        <w:r w:rsidR="004B01DC">
          <w:rPr>
            <w:webHidden/>
          </w:rPr>
          <w:t>14</w:t>
        </w:r>
        <w:r w:rsidR="004B01DC">
          <w:rPr>
            <w:webHidden/>
          </w:rPr>
          <w:fldChar w:fldCharType="end"/>
        </w:r>
      </w:hyperlink>
    </w:p>
    <w:p w14:paraId="529229C5"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795" w:history="1">
        <w:r w:rsidR="004B01DC" w:rsidRPr="00F75712">
          <w:rPr>
            <w:rStyle w:val="Hyperlink"/>
            <w:noProof/>
          </w:rPr>
          <w:t>4.8</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Configuration of Message 21, Aids to Navigation Report</w:t>
        </w:r>
        <w:r w:rsidR="004B01DC">
          <w:rPr>
            <w:noProof/>
            <w:webHidden/>
          </w:rPr>
          <w:tab/>
        </w:r>
        <w:r w:rsidR="004B01DC">
          <w:rPr>
            <w:noProof/>
            <w:webHidden/>
          </w:rPr>
          <w:fldChar w:fldCharType="begin"/>
        </w:r>
        <w:r w:rsidR="004B01DC">
          <w:rPr>
            <w:noProof/>
            <w:webHidden/>
          </w:rPr>
          <w:instrText xml:space="preserve"> PAGEREF _Toc403651795 \h </w:instrText>
        </w:r>
        <w:r w:rsidR="004B01DC">
          <w:rPr>
            <w:noProof/>
            <w:webHidden/>
          </w:rPr>
        </w:r>
        <w:r w:rsidR="004B01DC">
          <w:rPr>
            <w:noProof/>
            <w:webHidden/>
          </w:rPr>
          <w:fldChar w:fldCharType="separate"/>
        </w:r>
        <w:r w:rsidR="004B01DC">
          <w:rPr>
            <w:noProof/>
            <w:webHidden/>
          </w:rPr>
          <w:t>14</w:t>
        </w:r>
        <w:r w:rsidR="004B01DC">
          <w:rPr>
            <w:noProof/>
            <w:webHidden/>
          </w:rPr>
          <w:fldChar w:fldCharType="end"/>
        </w:r>
      </w:hyperlink>
    </w:p>
    <w:p w14:paraId="4C5949CD" w14:textId="77777777" w:rsidR="004B01DC" w:rsidRDefault="00197F6B">
      <w:pPr>
        <w:pStyle w:val="TOC3"/>
        <w:rPr>
          <w:rFonts w:asciiTheme="minorHAnsi" w:eastAsiaTheme="minorEastAsia" w:hAnsiTheme="minorHAnsi" w:cstheme="minorBidi"/>
          <w:lang w:val="en-IE" w:eastAsia="en-IE"/>
        </w:rPr>
      </w:pPr>
      <w:hyperlink w:anchor="_Toc403651796" w:history="1">
        <w:r w:rsidR="004B01DC" w:rsidRPr="00F75712">
          <w:rPr>
            <w:rStyle w:val="Hyperlink"/>
          </w:rPr>
          <w:t>4.8.1</w:t>
        </w:r>
        <w:r w:rsidR="004B01DC">
          <w:rPr>
            <w:rFonts w:asciiTheme="minorHAnsi" w:eastAsiaTheme="minorEastAsia" w:hAnsiTheme="minorHAnsi" w:cstheme="minorBidi"/>
            <w:lang w:val="en-IE" w:eastAsia="en-IE"/>
          </w:rPr>
          <w:tab/>
        </w:r>
        <w:r w:rsidR="004B01DC" w:rsidRPr="00F75712">
          <w:rPr>
            <w:rStyle w:val="Hyperlink"/>
          </w:rPr>
          <w:t>Position monitoring for floating aids</w:t>
        </w:r>
        <w:r w:rsidR="004B01DC">
          <w:rPr>
            <w:webHidden/>
          </w:rPr>
          <w:tab/>
        </w:r>
        <w:r w:rsidR="004B01DC">
          <w:rPr>
            <w:webHidden/>
          </w:rPr>
          <w:fldChar w:fldCharType="begin"/>
        </w:r>
        <w:r w:rsidR="004B01DC">
          <w:rPr>
            <w:webHidden/>
          </w:rPr>
          <w:instrText xml:space="preserve"> PAGEREF _Toc403651796 \h </w:instrText>
        </w:r>
        <w:r w:rsidR="004B01DC">
          <w:rPr>
            <w:webHidden/>
          </w:rPr>
        </w:r>
        <w:r w:rsidR="004B01DC">
          <w:rPr>
            <w:webHidden/>
          </w:rPr>
          <w:fldChar w:fldCharType="separate"/>
        </w:r>
        <w:r w:rsidR="004B01DC">
          <w:rPr>
            <w:webHidden/>
          </w:rPr>
          <w:t>14</w:t>
        </w:r>
        <w:r w:rsidR="004B01DC">
          <w:rPr>
            <w:webHidden/>
          </w:rPr>
          <w:fldChar w:fldCharType="end"/>
        </w:r>
      </w:hyperlink>
    </w:p>
    <w:p w14:paraId="18711225" w14:textId="77777777" w:rsidR="004B01DC" w:rsidRDefault="00197F6B">
      <w:pPr>
        <w:pStyle w:val="TOC3"/>
        <w:rPr>
          <w:rFonts w:asciiTheme="minorHAnsi" w:eastAsiaTheme="minorEastAsia" w:hAnsiTheme="minorHAnsi" w:cstheme="minorBidi"/>
          <w:lang w:val="en-IE" w:eastAsia="en-IE"/>
        </w:rPr>
      </w:pPr>
      <w:hyperlink w:anchor="_Toc403651797" w:history="1">
        <w:r w:rsidR="004B01DC" w:rsidRPr="00F75712">
          <w:rPr>
            <w:rStyle w:val="Hyperlink"/>
          </w:rPr>
          <w:t>4.8.2</w:t>
        </w:r>
        <w:r w:rsidR="004B01DC">
          <w:rPr>
            <w:rFonts w:asciiTheme="minorHAnsi" w:eastAsiaTheme="minorEastAsia" w:hAnsiTheme="minorHAnsi" w:cstheme="minorBidi"/>
            <w:lang w:val="en-IE" w:eastAsia="en-IE"/>
          </w:rPr>
          <w:tab/>
        </w:r>
        <w:r w:rsidR="004B01DC" w:rsidRPr="00F75712">
          <w:rPr>
            <w:rStyle w:val="Hyperlink"/>
          </w:rPr>
          <w:t>Name of AtoN</w:t>
        </w:r>
        <w:r w:rsidR="004B01DC">
          <w:rPr>
            <w:webHidden/>
          </w:rPr>
          <w:tab/>
        </w:r>
        <w:r w:rsidR="004B01DC">
          <w:rPr>
            <w:webHidden/>
          </w:rPr>
          <w:fldChar w:fldCharType="begin"/>
        </w:r>
        <w:r w:rsidR="004B01DC">
          <w:rPr>
            <w:webHidden/>
          </w:rPr>
          <w:instrText xml:space="preserve"> PAGEREF _Toc403651797 \h </w:instrText>
        </w:r>
        <w:r w:rsidR="004B01DC">
          <w:rPr>
            <w:webHidden/>
          </w:rPr>
        </w:r>
        <w:r w:rsidR="004B01DC">
          <w:rPr>
            <w:webHidden/>
          </w:rPr>
          <w:fldChar w:fldCharType="separate"/>
        </w:r>
        <w:r w:rsidR="004B01DC">
          <w:rPr>
            <w:webHidden/>
          </w:rPr>
          <w:t>15</w:t>
        </w:r>
        <w:r w:rsidR="004B01DC">
          <w:rPr>
            <w:webHidden/>
          </w:rPr>
          <w:fldChar w:fldCharType="end"/>
        </w:r>
      </w:hyperlink>
    </w:p>
    <w:p w14:paraId="44D1D2A8" w14:textId="77777777" w:rsidR="004B01DC" w:rsidRDefault="00197F6B">
      <w:pPr>
        <w:pStyle w:val="TOC3"/>
        <w:rPr>
          <w:rFonts w:asciiTheme="minorHAnsi" w:eastAsiaTheme="minorEastAsia" w:hAnsiTheme="minorHAnsi" w:cstheme="minorBidi"/>
          <w:lang w:val="en-IE" w:eastAsia="en-IE"/>
        </w:rPr>
      </w:pPr>
      <w:hyperlink w:anchor="_Toc403651798" w:history="1">
        <w:r w:rsidR="004B01DC" w:rsidRPr="00F75712">
          <w:rPr>
            <w:rStyle w:val="Hyperlink"/>
          </w:rPr>
          <w:t>4.8.3</w:t>
        </w:r>
        <w:r w:rsidR="004B01DC">
          <w:rPr>
            <w:rFonts w:asciiTheme="minorHAnsi" w:eastAsiaTheme="minorEastAsia" w:hAnsiTheme="minorHAnsi" w:cstheme="minorBidi"/>
            <w:lang w:val="en-IE" w:eastAsia="en-IE"/>
          </w:rPr>
          <w:tab/>
        </w:r>
        <w:r w:rsidR="004B01DC" w:rsidRPr="00F75712">
          <w:rPr>
            <w:rStyle w:val="Hyperlink"/>
          </w:rPr>
          <w:t>The ‘Dimension/reference for position AtoN field’</w:t>
        </w:r>
        <w:r w:rsidR="004B01DC">
          <w:rPr>
            <w:webHidden/>
          </w:rPr>
          <w:tab/>
        </w:r>
        <w:r w:rsidR="004B01DC">
          <w:rPr>
            <w:webHidden/>
          </w:rPr>
          <w:fldChar w:fldCharType="begin"/>
        </w:r>
        <w:r w:rsidR="004B01DC">
          <w:rPr>
            <w:webHidden/>
          </w:rPr>
          <w:instrText xml:space="preserve"> PAGEREF _Toc403651798 \h </w:instrText>
        </w:r>
        <w:r w:rsidR="004B01DC">
          <w:rPr>
            <w:webHidden/>
          </w:rPr>
        </w:r>
        <w:r w:rsidR="004B01DC">
          <w:rPr>
            <w:webHidden/>
          </w:rPr>
          <w:fldChar w:fldCharType="separate"/>
        </w:r>
        <w:r w:rsidR="004B01DC">
          <w:rPr>
            <w:webHidden/>
          </w:rPr>
          <w:t>15</w:t>
        </w:r>
        <w:r w:rsidR="004B01DC">
          <w:rPr>
            <w:webHidden/>
          </w:rPr>
          <w:fldChar w:fldCharType="end"/>
        </w:r>
      </w:hyperlink>
    </w:p>
    <w:p w14:paraId="408B603B" w14:textId="77777777" w:rsidR="004B01DC" w:rsidRDefault="00197F6B">
      <w:pPr>
        <w:pStyle w:val="TOC3"/>
        <w:rPr>
          <w:rFonts w:asciiTheme="minorHAnsi" w:eastAsiaTheme="minorEastAsia" w:hAnsiTheme="minorHAnsi" w:cstheme="minorBidi"/>
          <w:lang w:val="en-IE" w:eastAsia="en-IE"/>
        </w:rPr>
      </w:pPr>
      <w:hyperlink w:anchor="_Toc403651799" w:history="1">
        <w:r w:rsidR="004B01DC" w:rsidRPr="00F75712">
          <w:rPr>
            <w:rStyle w:val="Hyperlink"/>
          </w:rPr>
          <w:t>4.8.4</w:t>
        </w:r>
        <w:r w:rsidR="004B01DC">
          <w:rPr>
            <w:rFonts w:asciiTheme="minorHAnsi" w:eastAsiaTheme="minorEastAsia" w:hAnsiTheme="minorHAnsi" w:cstheme="minorBidi"/>
            <w:lang w:val="en-IE" w:eastAsia="en-IE"/>
          </w:rPr>
          <w:tab/>
        </w:r>
        <w:r w:rsidR="004B01DC" w:rsidRPr="00F75712">
          <w:rPr>
            <w:rStyle w:val="Hyperlink"/>
          </w:rPr>
          <w:t>AtoN Status Bits</w:t>
        </w:r>
        <w:r w:rsidR="004B01DC">
          <w:rPr>
            <w:webHidden/>
          </w:rPr>
          <w:tab/>
        </w:r>
        <w:r w:rsidR="004B01DC">
          <w:rPr>
            <w:webHidden/>
          </w:rPr>
          <w:fldChar w:fldCharType="begin"/>
        </w:r>
        <w:r w:rsidR="004B01DC">
          <w:rPr>
            <w:webHidden/>
          </w:rPr>
          <w:instrText xml:space="preserve"> PAGEREF _Toc403651799 \h </w:instrText>
        </w:r>
        <w:r w:rsidR="004B01DC">
          <w:rPr>
            <w:webHidden/>
          </w:rPr>
        </w:r>
        <w:r w:rsidR="004B01DC">
          <w:rPr>
            <w:webHidden/>
          </w:rPr>
          <w:fldChar w:fldCharType="separate"/>
        </w:r>
        <w:r w:rsidR="004B01DC">
          <w:rPr>
            <w:webHidden/>
          </w:rPr>
          <w:t>15</w:t>
        </w:r>
        <w:r w:rsidR="004B01DC">
          <w:rPr>
            <w:webHidden/>
          </w:rPr>
          <w:fldChar w:fldCharType="end"/>
        </w:r>
      </w:hyperlink>
    </w:p>
    <w:p w14:paraId="3DF7922C" w14:textId="77777777" w:rsidR="004B01DC" w:rsidRDefault="00197F6B">
      <w:pPr>
        <w:pStyle w:val="TOC3"/>
        <w:rPr>
          <w:rFonts w:asciiTheme="minorHAnsi" w:eastAsiaTheme="minorEastAsia" w:hAnsiTheme="minorHAnsi" w:cstheme="minorBidi"/>
          <w:lang w:val="en-IE" w:eastAsia="en-IE"/>
        </w:rPr>
      </w:pPr>
      <w:hyperlink w:anchor="_Toc403651800" w:history="1">
        <w:r w:rsidR="004B01DC" w:rsidRPr="00F75712">
          <w:rPr>
            <w:rStyle w:val="Hyperlink"/>
          </w:rPr>
          <w:t>4.8.5</w:t>
        </w:r>
        <w:r w:rsidR="004B01DC">
          <w:rPr>
            <w:rFonts w:asciiTheme="minorHAnsi" w:eastAsiaTheme="minorEastAsia" w:hAnsiTheme="minorHAnsi" w:cstheme="minorBidi"/>
            <w:lang w:val="en-IE" w:eastAsia="en-IE"/>
          </w:rPr>
          <w:tab/>
        </w:r>
        <w:r w:rsidR="004B01DC" w:rsidRPr="00F75712">
          <w:rPr>
            <w:rStyle w:val="Hyperlink"/>
          </w:rPr>
          <w:t>Type of Aid to Navigation</w:t>
        </w:r>
        <w:r w:rsidR="004B01DC">
          <w:rPr>
            <w:webHidden/>
          </w:rPr>
          <w:tab/>
        </w:r>
        <w:r w:rsidR="004B01DC">
          <w:rPr>
            <w:webHidden/>
          </w:rPr>
          <w:fldChar w:fldCharType="begin"/>
        </w:r>
        <w:r w:rsidR="004B01DC">
          <w:rPr>
            <w:webHidden/>
          </w:rPr>
          <w:instrText xml:space="preserve"> PAGEREF _Toc403651800 \h </w:instrText>
        </w:r>
        <w:r w:rsidR="004B01DC">
          <w:rPr>
            <w:webHidden/>
          </w:rPr>
        </w:r>
        <w:r w:rsidR="004B01DC">
          <w:rPr>
            <w:webHidden/>
          </w:rPr>
          <w:fldChar w:fldCharType="separate"/>
        </w:r>
        <w:r w:rsidR="004B01DC">
          <w:rPr>
            <w:webHidden/>
          </w:rPr>
          <w:t>17</w:t>
        </w:r>
        <w:r w:rsidR="004B01DC">
          <w:rPr>
            <w:webHidden/>
          </w:rPr>
          <w:fldChar w:fldCharType="end"/>
        </w:r>
      </w:hyperlink>
    </w:p>
    <w:p w14:paraId="5DAF7A8C" w14:textId="77777777" w:rsidR="004B01DC" w:rsidRDefault="00197F6B">
      <w:pPr>
        <w:pStyle w:val="TOC3"/>
        <w:rPr>
          <w:rFonts w:asciiTheme="minorHAnsi" w:eastAsiaTheme="minorEastAsia" w:hAnsiTheme="minorHAnsi" w:cstheme="minorBidi"/>
          <w:lang w:val="en-IE" w:eastAsia="en-IE"/>
        </w:rPr>
      </w:pPr>
      <w:hyperlink w:anchor="_Toc403651801" w:history="1">
        <w:r w:rsidR="004B01DC" w:rsidRPr="00F75712">
          <w:rPr>
            <w:rStyle w:val="Hyperlink"/>
          </w:rPr>
          <w:t>4.8.6</w:t>
        </w:r>
        <w:r w:rsidR="004B01DC">
          <w:rPr>
            <w:rFonts w:asciiTheme="minorHAnsi" w:eastAsiaTheme="minorEastAsia" w:hAnsiTheme="minorHAnsi" w:cstheme="minorBidi"/>
            <w:lang w:val="en-IE" w:eastAsia="en-IE"/>
          </w:rPr>
          <w:tab/>
        </w:r>
        <w:r w:rsidR="004B01DC" w:rsidRPr="00F75712">
          <w:rPr>
            <w:rStyle w:val="Hyperlink"/>
          </w:rPr>
          <w:t>Type of Electronic Position Fixing Device</w:t>
        </w:r>
        <w:r w:rsidR="004B01DC">
          <w:rPr>
            <w:webHidden/>
          </w:rPr>
          <w:tab/>
        </w:r>
        <w:r w:rsidR="004B01DC">
          <w:rPr>
            <w:webHidden/>
          </w:rPr>
          <w:fldChar w:fldCharType="begin"/>
        </w:r>
        <w:r w:rsidR="004B01DC">
          <w:rPr>
            <w:webHidden/>
          </w:rPr>
          <w:instrText xml:space="preserve"> PAGEREF _Toc403651801 \h </w:instrText>
        </w:r>
        <w:r w:rsidR="004B01DC">
          <w:rPr>
            <w:webHidden/>
          </w:rPr>
        </w:r>
        <w:r w:rsidR="004B01DC">
          <w:rPr>
            <w:webHidden/>
          </w:rPr>
          <w:fldChar w:fldCharType="separate"/>
        </w:r>
        <w:r w:rsidR="004B01DC">
          <w:rPr>
            <w:webHidden/>
          </w:rPr>
          <w:t>18</w:t>
        </w:r>
        <w:r w:rsidR="004B01DC">
          <w:rPr>
            <w:webHidden/>
          </w:rPr>
          <w:fldChar w:fldCharType="end"/>
        </w:r>
      </w:hyperlink>
    </w:p>
    <w:p w14:paraId="2FFD4186"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802" w:history="1">
        <w:r w:rsidR="004B01DC" w:rsidRPr="00F75712">
          <w:rPr>
            <w:rStyle w:val="Hyperlink"/>
            <w:noProof/>
          </w:rPr>
          <w:t>4.9</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Marking of off-shore wind turbines.</w:t>
        </w:r>
        <w:r w:rsidR="004B01DC">
          <w:rPr>
            <w:noProof/>
            <w:webHidden/>
          </w:rPr>
          <w:tab/>
        </w:r>
        <w:r w:rsidR="004B01DC">
          <w:rPr>
            <w:noProof/>
            <w:webHidden/>
          </w:rPr>
          <w:fldChar w:fldCharType="begin"/>
        </w:r>
        <w:r w:rsidR="004B01DC">
          <w:rPr>
            <w:noProof/>
            <w:webHidden/>
          </w:rPr>
          <w:instrText xml:space="preserve"> PAGEREF _Toc403651802 \h </w:instrText>
        </w:r>
        <w:r w:rsidR="004B01DC">
          <w:rPr>
            <w:noProof/>
            <w:webHidden/>
          </w:rPr>
        </w:r>
        <w:r w:rsidR="004B01DC">
          <w:rPr>
            <w:noProof/>
            <w:webHidden/>
          </w:rPr>
          <w:fldChar w:fldCharType="separate"/>
        </w:r>
        <w:r w:rsidR="004B01DC">
          <w:rPr>
            <w:noProof/>
            <w:webHidden/>
          </w:rPr>
          <w:t>18</w:t>
        </w:r>
        <w:r w:rsidR="004B01DC">
          <w:rPr>
            <w:noProof/>
            <w:webHidden/>
          </w:rPr>
          <w:fldChar w:fldCharType="end"/>
        </w:r>
      </w:hyperlink>
    </w:p>
    <w:p w14:paraId="21C78467"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803" w:history="1">
        <w:r w:rsidR="004B01DC" w:rsidRPr="00F75712">
          <w:rPr>
            <w:rStyle w:val="Hyperlink"/>
            <w:noProof/>
          </w:rPr>
          <w:t>4.10</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Marking of off-shore wave and tidal energy devices.</w:t>
        </w:r>
        <w:r w:rsidR="004B01DC">
          <w:rPr>
            <w:noProof/>
            <w:webHidden/>
          </w:rPr>
          <w:tab/>
        </w:r>
        <w:r w:rsidR="004B01DC">
          <w:rPr>
            <w:noProof/>
            <w:webHidden/>
          </w:rPr>
          <w:fldChar w:fldCharType="begin"/>
        </w:r>
        <w:r w:rsidR="004B01DC">
          <w:rPr>
            <w:noProof/>
            <w:webHidden/>
          </w:rPr>
          <w:instrText xml:space="preserve"> PAGEREF _Toc403651803 \h </w:instrText>
        </w:r>
        <w:r w:rsidR="004B01DC">
          <w:rPr>
            <w:noProof/>
            <w:webHidden/>
          </w:rPr>
        </w:r>
        <w:r w:rsidR="004B01DC">
          <w:rPr>
            <w:noProof/>
            <w:webHidden/>
          </w:rPr>
          <w:fldChar w:fldCharType="separate"/>
        </w:r>
        <w:r w:rsidR="004B01DC">
          <w:rPr>
            <w:noProof/>
            <w:webHidden/>
          </w:rPr>
          <w:t>19</w:t>
        </w:r>
        <w:r w:rsidR="004B01DC">
          <w:rPr>
            <w:noProof/>
            <w:webHidden/>
          </w:rPr>
          <w:fldChar w:fldCharType="end"/>
        </w:r>
      </w:hyperlink>
    </w:p>
    <w:p w14:paraId="7E2F2B45"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804" w:history="1">
        <w:r w:rsidR="004B01DC" w:rsidRPr="00F75712">
          <w:rPr>
            <w:rStyle w:val="Hyperlink"/>
            <w:noProof/>
          </w:rPr>
          <w:t>4.11</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Marking of wrecks</w:t>
        </w:r>
        <w:r w:rsidR="004B01DC">
          <w:rPr>
            <w:noProof/>
            <w:webHidden/>
          </w:rPr>
          <w:tab/>
        </w:r>
        <w:r w:rsidR="004B01DC">
          <w:rPr>
            <w:noProof/>
            <w:webHidden/>
          </w:rPr>
          <w:fldChar w:fldCharType="begin"/>
        </w:r>
        <w:r w:rsidR="004B01DC">
          <w:rPr>
            <w:noProof/>
            <w:webHidden/>
          </w:rPr>
          <w:instrText xml:space="preserve"> PAGEREF _Toc403651804 \h </w:instrText>
        </w:r>
        <w:r w:rsidR="004B01DC">
          <w:rPr>
            <w:noProof/>
            <w:webHidden/>
          </w:rPr>
        </w:r>
        <w:r w:rsidR="004B01DC">
          <w:rPr>
            <w:noProof/>
            <w:webHidden/>
          </w:rPr>
          <w:fldChar w:fldCharType="separate"/>
        </w:r>
        <w:r w:rsidR="004B01DC">
          <w:rPr>
            <w:noProof/>
            <w:webHidden/>
          </w:rPr>
          <w:t>19</w:t>
        </w:r>
        <w:r w:rsidR="004B01DC">
          <w:rPr>
            <w:noProof/>
            <w:webHidden/>
          </w:rPr>
          <w:fldChar w:fldCharType="end"/>
        </w:r>
      </w:hyperlink>
    </w:p>
    <w:p w14:paraId="729BFDAF" w14:textId="77777777" w:rsidR="004B01DC" w:rsidRDefault="00197F6B">
      <w:pPr>
        <w:pStyle w:val="TOC3"/>
        <w:rPr>
          <w:rFonts w:asciiTheme="minorHAnsi" w:eastAsiaTheme="minorEastAsia" w:hAnsiTheme="minorHAnsi" w:cstheme="minorBidi"/>
          <w:lang w:val="en-IE" w:eastAsia="en-IE"/>
        </w:rPr>
      </w:pPr>
      <w:hyperlink w:anchor="_Toc403651805" w:history="1">
        <w:r w:rsidR="004B01DC" w:rsidRPr="00F75712">
          <w:rPr>
            <w:rStyle w:val="Hyperlink"/>
          </w:rPr>
          <w:t>4.11.1</w:t>
        </w:r>
        <w:r w:rsidR="004B01DC">
          <w:rPr>
            <w:rFonts w:asciiTheme="minorHAnsi" w:eastAsiaTheme="minorEastAsia" w:hAnsiTheme="minorHAnsi" w:cstheme="minorBidi"/>
            <w:lang w:val="en-IE" w:eastAsia="en-IE"/>
          </w:rPr>
          <w:tab/>
        </w:r>
        <w:r w:rsidR="004B01DC" w:rsidRPr="00F75712">
          <w:rPr>
            <w:rStyle w:val="Hyperlink"/>
          </w:rPr>
          <w:t>Radio licence for the AIS AtoN</w:t>
        </w:r>
        <w:r w:rsidR="004B01DC">
          <w:rPr>
            <w:webHidden/>
          </w:rPr>
          <w:tab/>
        </w:r>
        <w:r w:rsidR="004B01DC">
          <w:rPr>
            <w:webHidden/>
          </w:rPr>
          <w:fldChar w:fldCharType="begin"/>
        </w:r>
        <w:r w:rsidR="004B01DC">
          <w:rPr>
            <w:webHidden/>
          </w:rPr>
          <w:instrText xml:space="preserve"> PAGEREF _Toc403651805 \h </w:instrText>
        </w:r>
        <w:r w:rsidR="004B01DC">
          <w:rPr>
            <w:webHidden/>
          </w:rPr>
        </w:r>
        <w:r w:rsidR="004B01DC">
          <w:rPr>
            <w:webHidden/>
          </w:rPr>
          <w:fldChar w:fldCharType="separate"/>
        </w:r>
        <w:r w:rsidR="004B01DC">
          <w:rPr>
            <w:webHidden/>
          </w:rPr>
          <w:t>19</w:t>
        </w:r>
        <w:r w:rsidR="004B01DC">
          <w:rPr>
            <w:webHidden/>
          </w:rPr>
          <w:fldChar w:fldCharType="end"/>
        </w:r>
      </w:hyperlink>
    </w:p>
    <w:p w14:paraId="65601A15" w14:textId="77777777" w:rsidR="004B01DC" w:rsidRDefault="00197F6B">
      <w:pPr>
        <w:pStyle w:val="TOC3"/>
        <w:rPr>
          <w:rFonts w:asciiTheme="minorHAnsi" w:eastAsiaTheme="minorEastAsia" w:hAnsiTheme="minorHAnsi" w:cstheme="minorBidi"/>
          <w:lang w:val="en-IE" w:eastAsia="en-IE"/>
        </w:rPr>
      </w:pPr>
      <w:hyperlink w:anchor="_Toc403651806" w:history="1">
        <w:r w:rsidR="004B01DC" w:rsidRPr="00F75712">
          <w:rPr>
            <w:rStyle w:val="Hyperlink"/>
          </w:rPr>
          <w:t>4.11.2</w:t>
        </w:r>
        <w:r w:rsidR="004B01DC">
          <w:rPr>
            <w:rFonts w:asciiTheme="minorHAnsi" w:eastAsiaTheme="minorEastAsia" w:hAnsiTheme="minorHAnsi" w:cstheme="minorBidi"/>
            <w:lang w:val="en-IE" w:eastAsia="en-IE"/>
          </w:rPr>
          <w:tab/>
        </w:r>
        <w:r w:rsidR="004B01DC" w:rsidRPr="00F75712">
          <w:rPr>
            <w:rStyle w:val="Hyperlink"/>
          </w:rPr>
          <w:t>Power drain</w:t>
        </w:r>
        <w:r w:rsidR="004B01DC">
          <w:rPr>
            <w:webHidden/>
          </w:rPr>
          <w:tab/>
        </w:r>
        <w:r w:rsidR="004B01DC">
          <w:rPr>
            <w:webHidden/>
          </w:rPr>
          <w:fldChar w:fldCharType="begin"/>
        </w:r>
        <w:r w:rsidR="004B01DC">
          <w:rPr>
            <w:webHidden/>
          </w:rPr>
          <w:instrText xml:space="preserve"> PAGEREF _Toc403651806 \h </w:instrText>
        </w:r>
        <w:r w:rsidR="004B01DC">
          <w:rPr>
            <w:webHidden/>
          </w:rPr>
        </w:r>
        <w:r w:rsidR="004B01DC">
          <w:rPr>
            <w:webHidden/>
          </w:rPr>
          <w:fldChar w:fldCharType="separate"/>
        </w:r>
        <w:r w:rsidR="004B01DC">
          <w:rPr>
            <w:webHidden/>
          </w:rPr>
          <w:t>19</w:t>
        </w:r>
        <w:r w:rsidR="004B01DC">
          <w:rPr>
            <w:webHidden/>
          </w:rPr>
          <w:fldChar w:fldCharType="end"/>
        </w:r>
      </w:hyperlink>
    </w:p>
    <w:p w14:paraId="32D58D0B" w14:textId="77777777" w:rsidR="004B01DC" w:rsidRDefault="00197F6B">
      <w:pPr>
        <w:pStyle w:val="TOC3"/>
        <w:rPr>
          <w:rFonts w:asciiTheme="minorHAnsi" w:eastAsiaTheme="minorEastAsia" w:hAnsiTheme="minorHAnsi" w:cstheme="minorBidi"/>
          <w:lang w:val="en-IE" w:eastAsia="en-IE"/>
        </w:rPr>
      </w:pPr>
      <w:hyperlink w:anchor="_Toc403651807" w:history="1">
        <w:r w:rsidR="004B01DC" w:rsidRPr="00F75712">
          <w:rPr>
            <w:rStyle w:val="Hyperlink"/>
          </w:rPr>
          <w:t>4.11.3</w:t>
        </w:r>
        <w:r w:rsidR="004B01DC">
          <w:rPr>
            <w:rFonts w:asciiTheme="minorHAnsi" w:eastAsiaTheme="minorEastAsia" w:hAnsiTheme="minorHAnsi" w:cstheme="minorBidi"/>
            <w:lang w:val="en-IE" w:eastAsia="en-IE"/>
          </w:rPr>
          <w:tab/>
        </w:r>
        <w:r w:rsidR="004B01DC" w:rsidRPr="00F75712">
          <w:rPr>
            <w:rStyle w:val="Hyperlink"/>
          </w:rPr>
          <w:t>Wreck marking with multiple AIS AtoN</w:t>
        </w:r>
        <w:r w:rsidR="004B01DC">
          <w:rPr>
            <w:webHidden/>
          </w:rPr>
          <w:tab/>
        </w:r>
        <w:r w:rsidR="004B01DC">
          <w:rPr>
            <w:webHidden/>
          </w:rPr>
          <w:fldChar w:fldCharType="begin"/>
        </w:r>
        <w:r w:rsidR="004B01DC">
          <w:rPr>
            <w:webHidden/>
          </w:rPr>
          <w:instrText xml:space="preserve"> PAGEREF _Toc403651807 \h </w:instrText>
        </w:r>
        <w:r w:rsidR="004B01DC">
          <w:rPr>
            <w:webHidden/>
          </w:rPr>
        </w:r>
        <w:r w:rsidR="004B01DC">
          <w:rPr>
            <w:webHidden/>
          </w:rPr>
          <w:fldChar w:fldCharType="separate"/>
        </w:r>
        <w:r w:rsidR="004B01DC">
          <w:rPr>
            <w:webHidden/>
          </w:rPr>
          <w:t>19</w:t>
        </w:r>
        <w:r w:rsidR="004B01DC">
          <w:rPr>
            <w:webHidden/>
          </w:rPr>
          <w:fldChar w:fldCharType="end"/>
        </w:r>
      </w:hyperlink>
    </w:p>
    <w:p w14:paraId="4590AAAC" w14:textId="77777777" w:rsidR="004B01DC" w:rsidRDefault="00197F6B">
      <w:pPr>
        <w:pStyle w:val="TOC3"/>
        <w:rPr>
          <w:rFonts w:asciiTheme="minorHAnsi" w:eastAsiaTheme="minorEastAsia" w:hAnsiTheme="minorHAnsi" w:cstheme="minorBidi"/>
          <w:lang w:val="en-IE" w:eastAsia="en-IE"/>
        </w:rPr>
      </w:pPr>
      <w:hyperlink w:anchor="_Toc403651808" w:history="1">
        <w:r w:rsidR="004B01DC" w:rsidRPr="00F75712">
          <w:rPr>
            <w:rStyle w:val="Hyperlink"/>
          </w:rPr>
          <w:t>4.11.4</w:t>
        </w:r>
        <w:r w:rsidR="004B01DC">
          <w:rPr>
            <w:rFonts w:asciiTheme="minorHAnsi" w:eastAsiaTheme="minorEastAsia" w:hAnsiTheme="minorHAnsi" w:cstheme="minorBidi"/>
            <w:lang w:val="en-IE" w:eastAsia="en-IE"/>
          </w:rPr>
          <w:tab/>
        </w:r>
        <w:r w:rsidR="004B01DC" w:rsidRPr="00F75712">
          <w:rPr>
            <w:rStyle w:val="Hyperlink"/>
          </w:rPr>
          <w:t>Example of a specification for an AIS AtoN for wreck marking</w:t>
        </w:r>
        <w:r w:rsidR="004B01DC">
          <w:rPr>
            <w:webHidden/>
          </w:rPr>
          <w:tab/>
        </w:r>
        <w:r w:rsidR="004B01DC">
          <w:rPr>
            <w:webHidden/>
          </w:rPr>
          <w:fldChar w:fldCharType="begin"/>
        </w:r>
        <w:r w:rsidR="004B01DC">
          <w:rPr>
            <w:webHidden/>
          </w:rPr>
          <w:instrText xml:space="preserve"> PAGEREF _Toc403651808 \h </w:instrText>
        </w:r>
        <w:r w:rsidR="004B01DC">
          <w:rPr>
            <w:webHidden/>
          </w:rPr>
        </w:r>
        <w:r w:rsidR="004B01DC">
          <w:rPr>
            <w:webHidden/>
          </w:rPr>
          <w:fldChar w:fldCharType="separate"/>
        </w:r>
        <w:r w:rsidR="004B01DC">
          <w:rPr>
            <w:webHidden/>
          </w:rPr>
          <w:t>19</w:t>
        </w:r>
        <w:r w:rsidR="004B01DC">
          <w:rPr>
            <w:webHidden/>
          </w:rPr>
          <w:fldChar w:fldCharType="end"/>
        </w:r>
      </w:hyperlink>
    </w:p>
    <w:p w14:paraId="59F073DB" w14:textId="77777777" w:rsidR="004B01DC" w:rsidRDefault="00197F6B">
      <w:pPr>
        <w:pStyle w:val="TOC2"/>
        <w:rPr>
          <w:rFonts w:asciiTheme="minorHAnsi" w:eastAsiaTheme="minorEastAsia" w:hAnsiTheme="minorHAnsi" w:cstheme="minorBidi"/>
          <w:bCs w:val="0"/>
          <w:noProof/>
          <w:szCs w:val="22"/>
          <w:lang w:val="en-IE" w:eastAsia="en-IE"/>
        </w:rPr>
      </w:pPr>
      <w:hyperlink w:anchor="_Toc403651809" w:history="1">
        <w:r w:rsidR="004B01DC" w:rsidRPr="00F75712">
          <w:rPr>
            <w:rStyle w:val="Hyperlink"/>
            <w:noProof/>
          </w:rPr>
          <w:t>4.12</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Chaining of AIS AtoN Stations</w:t>
        </w:r>
        <w:r w:rsidR="004B01DC">
          <w:rPr>
            <w:noProof/>
            <w:webHidden/>
          </w:rPr>
          <w:tab/>
        </w:r>
        <w:r w:rsidR="004B01DC">
          <w:rPr>
            <w:noProof/>
            <w:webHidden/>
          </w:rPr>
          <w:fldChar w:fldCharType="begin"/>
        </w:r>
        <w:r w:rsidR="004B01DC">
          <w:rPr>
            <w:noProof/>
            <w:webHidden/>
          </w:rPr>
          <w:instrText xml:space="preserve"> PAGEREF _Toc403651809 \h </w:instrText>
        </w:r>
        <w:r w:rsidR="004B01DC">
          <w:rPr>
            <w:noProof/>
            <w:webHidden/>
          </w:rPr>
        </w:r>
        <w:r w:rsidR="004B01DC">
          <w:rPr>
            <w:noProof/>
            <w:webHidden/>
          </w:rPr>
          <w:fldChar w:fldCharType="separate"/>
        </w:r>
        <w:r w:rsidR="004B01DC">
          <w:rPr>
            <w:noProof/>
            <w:webHidden/>
          </w:rPr>
          <w:t>19</w:t>
        </w:r>
        <w:r w:rsidR="004B01DC">
          <w:rPr>
            <w:noProof/>
            <w:webHidden/>
          </w:rPr>
          <w:fldChar w:fldCharType="end"/>
        </w:r>
      </w:hyperlink>
    </w:p>
    <w:p w14:paraId="78997D8F" w14:textId="77777777" w:rsidR="004B01DC" w:rsidRDefault="00197F6B">
      <w:pPr>
        <w:pStyle w:val="TOC1"/>
        <w:rPr>
          <w:rFonts w:asciiTheme="minorHAnsi" w:eastAsiaTheme="minorEastAsia" w:hAnsiTheme="minorHAnsi" w:cstheme="minorBidi"/>
          <w:bCs w:val="0"/>
          <w:iCs w:val="0"/>
          <w:caps w:val="0"/>
          <w:noProof/>
          <w:lang w:val="en-IE" w:eastAsia="en-IE"/>
        </w:rPr>
      </w:pPr>
      <w:hyperlink w:anchor="_Toc403651810" w:history="1">
        <w:r w:rsidR="004B01DC" w:rsidRPr="00F75712">
          <w:rPr>
            <w:rStyle w:val="Hyperlink"/>
            <w:noProof/>
          </w:rPr>
          <w:t>5</w:t>
        </w:r>
        <w:r w:rsidR="004B01DC">
          <w:rPr>
            <w:rFonts w:asciiTheme="minorHAnsi" w:eastAsiaTheme="minorEastAsia" w:hAnsiTheme="minorHAnsi" w:cstheme="minorBidi"/>
            <w:bCs w:val="0"/>
            <w:iCs w:val="0"/>
            <w:caps w:val="0"/>
            <w:noProof/>
            <w:lang w:val="en-IE" w:eastAsia="en-IE"/>
          </w:rPr>
          <w:tab/>
        </w:r>
        <w:r w:rsidR="004B01DC" w:rsidRPr="00F75712">
          <w:rPr>
            <w:rStyle w:val="Hyperlink"/>
            <w:noProof/>
          </w:rPr>
          <w:t>References</w:t>
        </w:r>
        <w:r w:rsidR="004B01DC">
          <w:rPr>
            <w:noProof/>
            <w:webHidden/>
          </w:rPr>
          <w:tab/>
        </w:r>
        <w:r w:rsidR="004B01DC">
          <w:rPr>
            <w:noProof/>
            <w:webHidden/>
          </w:rPr>
          <w:fldChar w:fldCharType="begin"/>
        </w:r>
        <w:r w:rsidR="004B01DC">
          <w:rPr>
            <w:noProof/>
            <w:webHidden/>
          </w:rPr>
          <w:instrText xml:space="preserve"> PAGEREF _Toc403651810 \h </w:instrText>
        </w:r>
        <w:r w:rsidR="004B01DC">
          <w:rPr>
            <w:noProof/>
            <w:webHidden/>
          </w:rPr>
        </w:r>
        <w:r w:rsidR="004B01DC">
          <w:rPr>
            <w:noProof/>
            <w:webHidden/>
          </w:rPr>
          <w:fldChar w:fldCharType="separate"/>
        </w:r>
        <w:r w:rsidR="004B01DC">
          <w:rPr>
            <w:noProof/>
            <w:webHidden/>
          </w:rPr>
          <w:t>19</w:t>
        </w:r>
        <w:r w:rsidR="004B01DC">
          <w:rPr>
            <w:noProof/>
            <w:webHidden/>
          </w:rPr>
          <w:fldChar w:fldCharType="end"/>
        </w:r>
      </w:hyperlink>
    </w:p>
    <w:p w14:paraId="3372D175" w14:textId="77777777" w:rsidR="004B01DC" w:rsidRDefault="00197F6B" w:rsidP="004B01DC">
      <w:pPr>
        <w:pStyle w:val="TOC5"/>
        <w:rPr>
          <w:rFonts w:asciiTheme="minorHAnsi" w:eastAsiaTheme="minorEastAsia" w:hAnsiTheme="minorHAnsi" w:cstheme="minorBidi"/>
          <w:noProof/>
          <w:szCs w:val="22"/>
          <w:lang w:val="en-IE" w:eastAsia="en-IE"/>
        </w:rPr>
      </w:pPr>
      <w:hyperlink w:anchor="_Toc403651811" w:history="1">
        <w:r w:rsidR="004B01DC" w:rsidRPr="00F75712">
          <w:rPr>
            <w:rStyle w:val="Hyperlink"/>
            <w:noProof/>
          </w:rPr>
          <w:t>APPENDIX 1</w:t>
        </w:r>
        <w:r w:rsidR="004B01DC">
          <w:rPr>
            <w:rFonts w:asciiTheme="minorHAnsi" w:eastAsiaTheme="minorEastAsia" w:hAnsiTheme="minorHAnsi" w:cstheme="minorBidi"/>
            <w:noProof/>
            <w:szCs w:val="22"/>
            <w:lang w:val="en-IE" w:eastAsia="en-IE"/>
          </w:rPr>
          <w:tab/>
        </w:r>
        <w:r w:rsidR="004B01DC" w:rsidRPr="00F75712">
          <w:rPr>
            <w:rStyle w:val="Hyperlink"/>
            <w:noProof/>
          </w:rPr>
          <w:t>Off-Position Indicator, EPFS data algorithm</w:t>
        </w:r>
        <w:r w:rsidR="004B01DC">
          <w:rPr>
            <w:noProof/>
            <w:webHidden/>
          </w:rPr>
          <w:tab/>
        </w:r>
        <w:r w:rsidR="004B01DC">
          <w:rPr>
            <w:noProof/>
            <w:webHidden/>
          </w:rPr>
          <w:fldChar w:fldCharType="begin"/>
        </w:r>
        <w:r w:rsidR="004B01DC">
          <w:rPr>
            <w:noProof/>
            <w:webHidden/>
          </w:rPr>
          <w:instrText xml:space="preserve"> PAGEREF _Toc403651811 \h </w:instrText>
        </w:r>
        <w:r w:rsidR="004B01DC">
          <w:rPr>
            <w:noProof/>
            <w:webHidden/>
          </w:rPr>
        </w:r>
        <w:r w:rsidR="004B01DC">
          <w:rPr>
            <w:noProof/>
            <w:webHidden/>
          </w:rPr>
          <w:fldChar w:fldCharType="separate"/>
        </w:r>
        <w:r w:rsidR="004B01DC">
          <w:rPr>
            <w:noProof/>
            <w:webHidden/>
          </w:rPr>
          <w:t>21</w:t>
        </w:r>
        <w:r w:rsidR="004B01DC">
          <w:rPr>
            <w:noProof/>
            <w:webHidden/>
          </w:rPr>
          <w:fldChar w:fldCharType="end"/>
        </w:r>
      </w:hyperlink>
    </w:p>
    <w:p w14:paraId="56DA4EBE" w14:textId="77777777" w:rsidR="004B01DC" w:rsidRDefault="00197F6B" w:rsidP="004B01DC">
      <w:pPr>
        <w:pStyle w:val="TOC5"/>
        <w:rPr>
          <w:rFonts w:asciiTheme="minorHAnsi" w:eastAsiaTheme="minorEastAsia" w:hAnsiTheme="minorHAnsi" w:cstheme="minorBidi"/>
          <w:noProof/>
          <w:szCs w:val="22"/>
          <w:lang w:val="en-IE" w:eastAsia="en-IE"/>
        </w:rPr>
      </w:pPr>
      <w:hyperlink w:anchor="_Toc403651812" w:history="1">
        <w:r w:rsidR="004B01DC" w:rsidRPr="00F75712">
          <w:rPr>
            <w:rStyle w:val="Hyperlink"/>
            <w:noProof/>
          </w:rPr>
          <w:t>APPENDIX 2</w:t>
        </w:r>
        <w:r w:rsidR="004B01DC">
          <w:rPr>
            <w:rFonts w:asciiTheme="minorHAnsi" w:eastAsiaTheme="minorEastAsia" w:hAnsiTheme="minorHAnsi" w:cstheme="minorBidi"/>
            <w:noProof/>
            <w:szCs w:val="22"/>
            <w:lang w:val="en-IE" w:eastAsia="en-IE"/>
          </w:rPr>
          <w:tab/>
        </w:r>
        <w:r w:rsidR="004B01DC" w:rsidRPr="00F75712">
          <w:rPr>
            <w:rStyle w:val="Hyperlink"/>
            <w:noProof/>
          </w:rPr>
          <w:t>Example of a specification for an AIS AtoN system for an Emergency Wreck Marking Buoy</w:t>
        </w:r>
        <w:r w:rsidR="004B01DC">
          <w:rPr>
            <w:noProof/>
            <w:webHidden/>
          </w:rPr>
          <w:tab/>
        </w:r>
        <w:r w:rsidR="004B01DC">
          <w:rPr>
            <w:noProof/>
            <w:webHidden/>
          </w:rPr>
          <w:fldChar w:fldCharType="begin"/>
        </w:r>
        <w:r w:rsidR="004B01DC">
          <w:rPr>
            <w:noProof/>
            <w:webHidden/>
          </w:rPr>
          <w:instrText xml:space="preserve"> PAGEREF _Toc403651812 \h </w:instrText>
        </w:r>
        <w:r w:rsidR="004B01DC">
          <w:rPr>
            <w:noProof/>
            <w:webHidden/>
          </w:rPr>
        </w:r>
        <w:r w:rsidR="004B01DC">
          <w:rPr>
            <w:noProof/>
            <w:webHidden/>
          </w:rPr>
          <w:fldChar w:fldCharType="separate"/>
        </w:r>
        <w:r w:rsidR="004B01DC">
          <w:rPr>
            <w:noProof/>
            <w:webHidden/>
          </w:rPr>
          <w:t>22</w:t>
        </w:r>
        <w:r w:rsidR="004B01DC">
          <w:rPr>
            <w:noProof/>
            <w:webHidden/>
          </w:rPr>
          <w:fldChar w:fldCharType="end"/>
        </w:r>
      </w:hyperlink>
    </w:p>
    <w:p w14:paraId="100BB5AE" w14:textId="77777777" w:rsidR="004B01DC" w:rsidRDefault="00197F6B" w:rsidP="004B01DC">
      <w:pPr>
        <w:pStyle w:val="TOC5"/>
        <w:rPr>
          <w:rFonts w:asciiTheme="minorHAnsi" w:eastAsiaTheme="minorEastAsia" w:hAnsiTheme="minorHAnsi" w:cstheme="minorBidi"/>
          <w:noProof/>
          <w:szCs w:val="22"/>
          <w:lang w:val="en-IE" w:eastAsia="en-IE"/>
        </w:rPr>
      </w:pPr>
      <w:hyperlink w:anchor="_Toc403651813" w:history="1">
        <w:r w:rsidR="004B01DC" w:rsidRPr="00F75712">
          <w:rPr>
            <w:rStyle w:val="Hyperlink"/>
            <w:noProof/>
          </w:rPr>
          <w:t>APPENDIX 3</w:t>
        </w:r>
        <w:r w:rsidR="004B01DC">
          <w:rPr>
            <w:rFonts w:asciiTheme="minorHAnsi" w:eastAsiaTheme="minorEastAsia" w:hAnsiTheme="minorHAnsi" w:cstheme="minorBidi"/>
            <w:noProof/>
            <w:szCs w:val="22"/>
            <w:lang w:val="en-IE" w:eastAsia="en-IE"/>
          </w:rPr>
          <w:tab/>
        </w:r>
        <w:r w:rsidR="004B01DC" w:rsidRPr="00F75712">
          <w:rPr>
            <w:rStyle w:val="Hyperlink"/>
            <w:noProof/>
          </w:rPr>
          <w:t>AIS AtoN Monitoring</w:t>
        </w:r>
        <w:r w:rsidR="004B01DC">
          <w:rPr>
            <w:noProof/>
            <w:webHidden/>
          </w:rPr>
          <w:tab/>
        </w:r>
        <w:r w:rsidR="004B01DC">
          <w:rPr>
            <w:noProof/>
            <w:webHidden/>
          </w:rPr>
          <w:fldChar w:fldCharType="begin"/>
        </w:r>
        <w:r w:rsidR="004B01DC">
          <w:rPr>
            <w:noProof/>
            <w:webHidden/>
          </w:rPr>
          <w:instrText xml:space="preserve"> PAGEREF _Toc403651813 \h </w:instrText>
        </w:r>
        <w:r w:rsidR="004B01DC">
          <w:rPr>
            <w:noProof/>
            <w:webHidden/>
          </w:rPr>
        </w:r>
        <w:r w:rsidR="004B01DC">
          <w:rPr>
            <w:noProof/>
            <w:webHidden/>
          </w:rPr>
          <w:fldChar w:fldCharType="separate"/>
        </w:r>
        <w:r w:rsidR="004B01DC">
          <w:rPr>
            <w:noProof/>
            <w:webHidden/>
          </w:rPr>
          <w:t>24</w:t>
        </w:r>
        <w:r w:rsidR="004B01DC">
          <w:rPr>
            <w:noProof/>
            <w:webHidden/>
          </w:rPr>
          <w:fldChar w:fldCharType="end"/>
        </w:r>
      </w:hyperlink>
    </w:p>
    <w:p w14:paraId="7AD44420" w14:textId="77777777" w:rsidR="000F235A" w:rsidRDefault="00A709C7" w:rsidP="002D4569">
      <w:pPr>
        <w:pStyle w:val="BodyText"/>
      </w:pPr>
      <w:r>
        <w:rPr>
          <w:bCs/>
          <w:caps/>
        </w:rPr>
        <w:fldChar w:fldCharType="end"/>
      </w:r>
    </w:p>
    <w:p w14:paraId="3C467B1B" w14:textId="77777777" w:rsidR="000F235A" w:rsidRDefault="000F235A" w:rsidP="00E22226">
      <w:pPr>
        <w:pStyle w:val="Title"/>
      </w:pPr>
      <w:bookmarkStart w:id="3" w:name="_Toc403651761"/>
      <w:r>
        <w:t>Index of Tables</w:t>
      </w:r>
      <w:bookmarkEnd w:id="3"/>
    </w:p>
    <w:p w14:paraId="76EDA1D5" w14:textId="77777777" w:rsidR="005B62CE" w:rsidRDefault="00A709C7">
      <w:pPr>
        <w:pStyle w:val="TableofFigures"/>
        <w:tabs>
          <w:tab w:val="left" w:pos="1418"/>
        </w:tabs>
        <w:rPr>
          <w:rFonts w:asciiTheme="minorHAnsi" w:eastAsiaTheme="minorEastAsia" w:hAnsiTheme="minorHAnsi" w:cstheme="minorBidi"/>
          <w:noProof/>
          <w:szCs w:val="22"/>
          <w:lang w:val="en-IE" w:eastAsia="en-IE"/>
        </w:rPr>
      </w:pPr>
      <w:r>
        <w:fldChar w:fldCharType="begin"/>
      </w:r>
      <w:r w:rsidR="000F235A">
        <w:instrText xml:space="preserve"> TOC \h \z \t "Table_#" \c </w:instrText>
      </w:r>
      <w:r>
        <w:fldChar w:fldCharType="separate"/>
      </w:r>
      <w:hyperlink w:anchor="_Toc401433970" w:history="1">
        <w:r w:rsidR="005B62CE" w:rsidRPr="00C335C7">
          <w:rPr>
            <w:rStyle w:val="Hyperlink"/>
            <w:rFonts w:eastAsia="MS Mincho"/>
            <w:noProof/>
          </w:rPr>
          <w:t>Table 1</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Summary of optional AIS AtoN Station messages</w:t>
        </w:r>
        <w:r w:rsidR="005B62CE">
          <w:rPr>
            <w:noProof/>
            <w:webHidden/>
          </w:rPr>
          <w:tab/>
        </w:r>
        <w:r w:rsidR="005B62CE">
          <w:rPr>
            <w:noProof/>
            <w:webHidden/>
          </w:rPr>
          <w:fldChar w:fldCharType="begin"/>
        </w:r>
        <w:r w:rsidR="005B62CE">
          <w:rPr>
            <w:noProof/>
            <w:webHidden/>
          </w:rPr>
          <w:instrText xml:space="preserve"> PAGEREF _Toc401433970 \h </w:instrText>
        </w:r>
        <w:r w:rsidR="005B62CE">
          <w:rPr>
            <w:noProof/>
            <w:webHidden/>
          </w:rPr>
        </w:r>
        <w:r w:rsidR="005B62CE">
          <w:rPr>
            <w:noProof/>
            <w:webHidden/>
          </w:rPr>
          <w:fldChar w:fldCharType="separate"/>
        </w:r>
        <w:r w:rsidR="005B62CE">
          <w:rPr>
            <w:noProof/>
            <w:webHidden/>
          </w:rPr>
          <w:t>9</w:t>
        </w:r>
        <w:r w:rsidR="005B62CE">
          <w:rPr>
            <w:noProof/>
            <w:webHidden/>
          </w:rPr>
          <w:fldChar w:fldCharType="end"/>
        </w:r>
      </w:hyperlink>
    </w:p>
    <w:p w14:paraId="15665F38" w14:textId="77777777" w:rsidR="005B62CE" w:rsidRDefault="00197F6B">
      <w:pPr>
        <w:pStyle w:val="TableofFigures"/>
        <w:tabs>
          <w:tab w:val="left" w:pos="1418"/>
        </w:tabs>
        <w:rPr>
          <w:rFonts w:asciiTheme="minorHAnsi" w:eastAsiaTheme="minorEastAsia" w:hAnsiTheme="minorHAnsi" w:cstheme="minorBidi"/>
          <w:noProof/>
          <w:szCs w:val="22"/>
          <w:lang w:val="en-IE" w:eastAsia="en-IE"/>
        </w:rPr>
      </w:pPr>
      <w:hyperlink w:anchor="_Toc401433971" w:history="1">
        <w:r w:rsidR="005B62CE" w:rsidRPr="00C335C7">
          <w:rPr>
            <w:rStyle w:val="Hyperlink"/>
            <w:rFonts w:eastAsia="MS Mincho"/>
            <w:noProof/>
          </w:rPr>
          <w:t>Table 2</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Summary of MMSI and Virtual AIS AtoN flag settings</w:t>
        </w:r>
        <w:r w:rsidR="005B62CE">
          <w:rPr>
            <w:noProof/>
            <w:webHidden/>
          </w:rPr>
          <w:tab/>
        </w:r>
        <w:r w:rsidR="005B62CE">
          <w:rPr>
            <w:noProof/>
            <w:webHidden/>
          </w:rPr>
          <w:fldChar w:fldCharType="begin"/>
        </w:r>
        <w:r w:rsidR="005B62CE">
          <w:rPr>
            <w:noProof/>
            <w:webHidden/>
          </w:rPr>
          <w:instrText xml:space="preserve"> PAGEREF _Toc401433971 \h </w:instrText>
        </w:r>
        <w:r w:rsidR="005B62CE">
          <w:rPr>
            <w:noProof/>
            <w:webHidden/>
          </w:rPr>
        </w:r>
        <w:r w:rsidR="005B62CE">
          <w:rPr>
            <w:noProof/>
            <w:webHidden/>
          </w:rPr>
          <w:fldChar w:fldCharType="separate"/>
        </w:r>
        <w:r w:rsidR="005B62CE">
          <w:rPr>
            <w:noProof/>
            <w:webHidden/>
          </w:rPr>
          <w:t>12</w:t>
        </w:r>
        <w:r w:rsidR="005B62CE">
          <w:rPr>
            <w:noProof/>
            <w:webHidden/>
          </w:rPr>
          <w:fldChar w:fldCharType="end"/>
        </w:r>
      </w:hyperlink>
    </w:p>
    <w:p w14:paraId="135F9E1F" w14:textId="77777777" w:rsidR="005B62CE" w:rsidRDefault="00197F6B">
      <w:pPr>
        <w:pStyle w:val="TableofFigures"/>
        <w:tabs>
          <w:tab w:val="left" w:pos="1418"/>
        </w:tabs>
        <w:rPr>
          <w:rFonts w:asciiTheme="minorHAnsi" w:eastAsiaTheme="minorEastAsia" w:hAnsiTheme="minorHAnsi" w:cstheme="minorBidi"/>
          <w:noProof/>
          <w:szCs w:val="22"/>
          <w:lang w:val="en-IE" w:eastAsia="en-IE"/>
        </w:rPr>
      </w:pPr>
      <w:hyperlink w:anchor="_Toc401433972" w:history="1">
        <w:r w:rsidR="005B62CE" w:rsidRPr="00C335C7">
          <w:rPr>
            <w:rStyle w:val="Hyperlink"/>
            <w:rFonts w:eastAsia="MS Mincho"/>
            <w:noProof/>
          </w:rPr>
          <w:t>Table 3</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The nature and type of AtoN can be indicated with 32 different codes</w:t>
        </w:r>
        <w:r w:rsidR="005B62CE">
          <w:rPr>
            <w:noProof/>
            <w:webHidden/>
          </w:rPr>
          <w:tab/>
        </w:r>
        <w:r w:rsidR="005B62CE">
          <w:rPr>
            <w:noProof/>
            <w:webHidden/>
          </w:rPr>
          <w:fldChar w:fldCharType="begin"/>
        </w:r>
        <w:r w:rsidR="005B62CE">
          <w:rPr>
            <w:noProof/>
            <w:webHidden/>
          </w:rPr>
          <w:instrText xml:space="preserve"> PAGEREF _Toc401433972 \h </w:instrText>
        </w:r>
        <w:r w:rsidR="005B62CE">
          <w:rPr>
            <w:noProof/>
            <w:webHidden/>
          </w:rPr>
        </w:r>
        <w:r w:rsidR="005B62CE">
          <w:rPr>
            <w:noProof/>
            <w:webHidden/>
          </w:rPr>
          <w:fldChar w:fldCharType="separate"/>
        </w:r>
        <w:r w:rsidR="005B62CE">
          <w:rPr>
            <w:noProof/>
            <w:webHidden/>
          </w:rPr>
          <w:t>18</w:t>
        </w:r>
        <w:r w:rsidR="005B62CE">
          <w:rPr>
            <w:noProof/>
            <w:webHidden/>
          </w:rPr>
          <w:fldChar w:fldCharType="end"/>
        </w:r>
      </w:hyperlink>
    </w:p>
    <w:p w14:paraId="5641B645" w14:textId="77777777" w:rsidR="005B62CE" w:rsidRDefault="00197F6B">
      <w:pPr>
        <w:pStyle w:val="TableofFigures"/>
        <w:tabs>
          <w:tab w:val="left" w:pos="1418"/>
        </w:tabs>
        <w:rPr>
          <w:rFonts w:asciiTheme="minorHAnsi" w:eastAsiaTheme="minorEastAsia" w:hAnsiTheme="minorHAnsi" w:cstheme="minorBidi"/>
          <w:noProof/>
          <w:szCs w:val="22"/>
          <w:lang w:val="en-IE" w:eastAsia="en-IE"/>
        </w:rPr>
      </w:pPr>
      <w:hyperlink w:anchor="_Toc401433973" w:history="1">
        <w:r w:rsidR="005B62CE" w:rsidRPr="00C335C7">
          <w:rPr>
            <w:rStyle w:val="Hyperlink"/>
            <w:rFonts w:eastAsia="MS Mincho"/>
            <w:noProof/>
          </w:rPr>
          <w:t>Table 4</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GLA Format for AIS Aids to Navigation Monitoring Message</w:t>
        </w:r>
        <w:r w:rsidR="005B62CE">
          <w:rPr>
            <w:noProof/>
            <w:webHidden/>
          </w:rPr>
          <w:tab/>
        </w:r>
        <w:r w:rsidR="005B62CE">
          <w:rPr>
            <w:noProof/>
            <w:webHidden/>
          </w:rPr>
          <w:fldChar w:fldCharType="begin"/>
        </w:r>
        <w:r w:rsidR="005B62CE">
          <w:rPr>
            <w:noProof/>
            <w:webHidden/>
          </w:rPr>
          <w:instrText xml:space="preserve"> PAGEREF _Toc401433973 \h </w:instrText>
        </w:r>
        <w:r w:rsidR="005B62CE">
          <w:rPr>
            <w:noProof/>
            <w:webHidden/>
          </w:rPr>
        </w:r>
        <w:r w:rsidR="005B62CE">
          <w:rPr>
            <w:noProof/>
            <w:webHidden/>
          </w:rPr>
          <w:fldChar w:fldCharType="separate"/>
        </w:r>
        <w:r w:rsidR="005B62CE">
          <w:rPr>
            <w:noProof/>
            <w:webHidden/>
          </w:rPr>
          <w:t>25</w:t>
        </w:r>
        <w:r w:rsidR="005B62CE">
          <w:rPr>
            <w:noProof/>
            <w:webHidden/>
          </w:rPr>
          <w:fldChar w:fldCharType="end"/>
        </w:r>
      </w:hyperlink>
    </w:p>
    <w:p w14:paraId="31FA58F2" w14:textId="77777777" w:rsidR="005B62CE" w:rsidRDefault="00197F6B">
      <w:pPr>
        <w:pStyle w:val="TableofFigures"/>
        <w:tabs>
          <w:tab w:val="left" w:pos="1418"/>
        </w:tabs>
        <w:rPr>
          <w:rFonts w:asciiTheme="minorHAnsi" w:eastAsiaTheme="minorEastAsia" w:hAnsiTheme="minorHAnsi" w:cstheme="minorBidi"/>
          <w:noProof/>
          <w:szCs w:val="22"/>
          <w:lang w:val="en-IE" w:eastAsia="en-IE"/>
        </w:rPr>
      </w:pPr>
      <w:hyperlink w:anchor="_Toc401433974" w:history="1">
        <w:r w:rsidR="005B62CE" w:rsidRPr="00C335C7">
          <w:rPr>
            <w:rStyle w:val="Hyperlink"/>
            <w:rFonts w:eastAsia="MS Mincho"/>
            <w:noProof/>
          </w:rPr>
          <w:t>Table 5</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Addressed Binary Message 6 as used by Zeni Lite Buoys Co., Ltd</w:t>
        </w:r>
        <w:r w:rsidR="005B62CE">
          <w:rPr>
            <w:noProof/>
            <w:webHidden/>
          </w:rPr>
          <w:tab/>
        </w:r>
        <w:r w:rsidR="005B62CE">
          <w:rPr>
            <w:noProof/>
            <w:webHidden/>
          </w:rPr>
          <w:fldChar w:fldCharType="begin"/>
        </w:r>
        <w:r w:rsidR="005B62CE">
          <w:rPr>
            <w:noProof/>
            <w:webHidden/>
          </w:rPr>
          <w:instrText xml:space="preserve"> PAGEREF _Toc401433974 \h </w:instrText>
        </w:r>
        <w:r w:rsidR="005B62CE">
          <w:rPr>
            <w:noProof/>
            <w:webHidden/>
          </w:rPr>
        </w:r>
        <w:r w:rsidR="005B62CE">
          <w:rPr>
            <w:noProof/>
            <w:webHidden/>
          </w:rPr>
          <w:fldChar w:fldCharType="separate"/>
        </w:r>
        <w:r w:rsidR="005B62CE">
          <w:rPr>
            <w:noProof/>
            <w:webHidden/>
          </w:rPr>
          <w:t>26</w:t>
        </w:r>
        <w:r w:rsidR="005B62CE">
          <w:rPr>
            <w:noProof/>
            <w:webHidden/>
          </w:rPr>
          <w:fldChar w:fldCharType="end"/>
        </w:r>
      </w:hyperlink>
    </w:p>
    <w:p w14:paraId="6C331A9F" w14:textId="77777777" w:rsidR="000F235A" w:rsidRDefault="00A709C7" w:rsidP="00E22226">
      <w:pPr>
        <w:pStyle w:val="BodyText"/>
      </w:pPr>
      <w:r>
        <w:fldChar w:fldCharType="end"/>
      </w:r>
    </w:p>
    <w:p w14:paraId="7F913660" w14:textId="77777777" w:rsidR="000F235A" w:rsidRDefault="000F235A" w:rsidP="00D30727">
      <w:pPr>
        <w:pStyle w:val="Title"/>
      </w:pPr>
      <w:bookmarkStart w:id="4" w:name="_Toc403651762"/>
      <w:r>
        <w:t>Index of Figures</w:t>
      </w:r>
      <w:bookmarkEnd w:id="4"/>
    </w:p>
    <w:p w14:paraId="00E00162" w14:textId="77777777" w:rsidR="005B62CE" w:rsidRDefault="00A709C7">
      <w:pPr>
        <w:pStyle w:val="TableofFigures"/>
        <w:tabs>
          <w:tab w:val="left" w:pos="1418"/>
        </w:tabs>
        <w:rPr>
          <w:rFonts w:asciiTheme="minorHAnsi" w:eastAsiaTheme="minorEastAsia" w:hAnsiTheme="minorHAnsi" w:cstheme="minorBidi"/>
          <w:noProof/>
          <w:szCs w:val="22"/>
          <w:lang w:val="en-IE" w:eastAsia="en-IE"/>
        </w:rPr>
      </w:pPr>
      <w:r>
        <w:fldChar w:fldCharType="begin"/>
      </w:r>
      <w:r w:rsidR="000F235A">
        <w:instrText xml:space="preserve"> TOC \h \z \t "Figure_#" \c </w:instrText>
      </w:r>
      <w:r>
        <w:fldChar w:fldCharType="separate"/>
      </w:r>
      <w:hyperlink w:anchor="_Toc401433975" w:history="1">
        <w:r w:rsidR="005B62CE" w:rsidRPr="00160529">
          <w:rPr>
            <w:rStyle w:val="Hyperlink"/>
            <w:rFonts w:eastAsia="MS Mincho"/>
            <w:noProof/>
          </w:rPr>
          <w:t>Figure 1</w:t>
        </w:r>
        <w:r w:rsidR="005B62CE">
          <w:rPr>
            <w:rFonts w:asciiTheme="minorHAnsi" w:eastAsiaTheme="minorEastAsia" w:hAnsiTheme="minorHAnsi" w:cstheme="minorBidi"/>
            <w:noProof/>
            <w:szCs w:val="22"/>
            <w:lang w:val="en-IE" w:eastAsia="en-IE"/>
          </w:rPr>
          <w:tab/>
        </w:r>
        <w:r w:rsidR="005B62CE" w:rsidRPr="00160529">
          <w:rPr>
            <w:rStyle w:val="Hyperlink"/>
            <w:rFonts w:eastAsia="MS Mincho"/>
            <w:noProof/>
          </w:rPr>
          <w:t>Reporting Modes for Message 21</w:t>
        </w:r>
        <w:r w:rsidR="005B62CE">
          <w:rPr>
            <w:noProof/>
            <w:webHidden/>
          </w:rPr>
          <w:tab/>
        </w:r>
        <w:r w:rsidR="005B62CE">
          <w:rPr>
            <w:noProof/>
            <w:webHidden/>
          </w:rPr>
          <w:fldChar w:fldCharType="begin"/>
        </w:r>
        <w:r w:rsidR="005B62CE">
          <w:rPr>
            <w:noProof/>
            <w:webHidden/>
          </w:rPr>
          <w:instrText xml:space="preserve"> PAGEREF _Toc401433975 \h </w:instrText>
        </w:r>
        <w:r w:rsidR="005B62CE">
          <w:rPr>
            <w:noProof/>
            <w:webHidden/>
          </w:rPr>
        </w:r>
        <w:r w:rsidR="005B62CE">
          <w:rPr>
            <w:noProof/>
            <w:webHidden/>
          </w:rPr>
          <w:fldChar w:fldCharType="separate"/>
        </w:r>
        <w:r w:rsidR="005B62CE">
          <w:rPr>
            <w:noProof/>
            <w:webHidden/>
          </w:rPr>
          <w:t>14</w:t>
        </w:r>
        <w:r w:rsidR="005B62CE">
          <w:rPr>
            <w:noProof/>
            <w:webHidden/>
          </w:rPr>
          <w:fldChar w:fldCharType="end"/>
        </w:r>
      </w:hyperlink>
    </w:p>
    <w:p w14:paraId="2CA1AD7F" w14:textId="77777777" w:rsidR="005B62CE" w:rsidRDefault="00197F6B">
      <w:pPr>
        <w:pStyle w:val="TableofFigures"/>
        <w:tabs>
          <w:tab w:val="left" w:pos="1418"/>
        </w:tabs>
        <w:rPr>
          <w:rFonts w:asciiTheme="minorHAnsi" w:eastAsiaTheme="minorEastAsia" w:hAnsiTheme="minorHAnsi" w:cstheme="minorBidi"/>
          <w:noProof/>
          <w:szCs w:val="22"/>
          <w:lang w:val="en-IE" w:eastAsia="en-IE"/>
        </w:rPr>
      </w:pPr>
      <w:hyperlink w:anchor="_Toc401434015" w:history="1">
        <w:r w:rsidR="005B62CE" w:rsidRPr="00160529">
          <w:rPr>
            <w:rStyle w:val="Hyperlink"/>
            <w:rFonts w:eastAsia="MS Mincho"/>
            <w:noProof/>
          </w:rPr>
          <w:t>Figure 2</w:t>
        </w:r>
        <w:r w:rsidR="005B62CE">
          <w:rPr>
            <w:rFonts w:asciiTheme="minorHAnsi" w:eastAsiaTheme="minorEastAsia" w:hAnsiTheme="minorHAnsi" w:cstheme="minorBidi"/>
            <w:noProof/>
            <w:szCs w:val="22"/>
            <w:lang w:val="en-IE" w:eastAsia="en-IE"/>
          </w:rPr>
          <w:tab/>
        </w:r>
        <w:r w:rsidR="005B62CE" w:rsidRPr="00160529">
          <w:rPr>
            <w:rStyle w:val="Hyperlink"/>
            <w:rFonts w:eastAsia="MS Mincho"/>
            <w:noProof/>
          </w:rPr>
          <w:t>Dimension/reference for position AtoN field</w:t>
        </w:r>
        <w:r w:rsidR="005B62CE">
          <w:rPr>
            <w:noProof/>
            <w:webHidden/>
          </w:rPr>
          <w:tab/>
        </w:r>
        <w:r w:rsidR="005B62CE">
          <w:rPr>
            <w:noProof/>
            <w:webHidden/>
          </w:rPr>
          <w:fldChar w:fldCharType="begin"/>
        </w:r>
        <w:r w:rsidR="005B62CE">
          <w:rPr>
            <w:noProof/>
            <w:webHidden/>
          </w:rPr>
          <w:instrText xml:space="preserve"> PAGEREF _Toc401434015 \h </w:instrText>
        </w:r>
        <w:r w:rsidR="005B62CE">
          <w:rPr>
            <w:noProof/>
            <w:webHidden/>
          </w:rPr>
        </w:r>
        <w:r w:rsidR="005B62CE">
          <w:rPr>
            <w:noProof/>
            <w:webHidden/>
          </w:rPr>
          <w:fldChar w:fldCharType="separate"/>
        </w:r>
        <w:r w:rsidR="005B62CE">
          <w:rPr>
            <w:noProof/>
            <w:webHidden/>
          </w:rPr>
          <w:t>15</w:t>
        </w:r>
        <w:r w:rsidR="005B62CE">
          <w:rPr>
            <w:noProof/>
            <w:webHidden/>
          </w:rPr>
          <w:fldChar w:fldCharType="end"/>
        </w:r>
      </w:hyperlink>
    </w:p>
    <w:p w14:paraId="5189B103" w14:textId="77777777" w:rsidR="005B62CE" w:rsidRDefault="00197F6B">
      <w:pPr>
        <w:pStyle w:val="TableofFigures"/>
        <w:tabs>
          <w:tab w:val="left" w:pos="1418"/>
        </w:tabs>
        <w:rPr>
          <w:rFonts w:asciiTheme="minorHAnsi" w:eastAsiaTheme="minorEastAsia" w:hAnsiTheme="minorHAnsi" w:cstheme="minorBidi"/>
          <w:noProof/>
          <w:szCs w:val="22"/>
          <w:lang w:val="en-IE" w:eastAsia="en-IE"/>
        </w:rPr>
      </w:pPr>
      <w:hyperlink w:anchor="_Toc401434016" w:history="1">
        <w:r w:rsidR="005B62CE" w:rsidRPr="00160529">
          <w:rPr>
            <w:rStyle w:val="Hyperlink"/>
            <w:rFonts w:eastAsia="MS Mincho"/>
            <w:noProof/>
          </w:rPr>
          <w:t>Figure 3</w:t>
        </w:r>
        <w:r w:rsidR="005B62CE">
          <w:rPr>
            <w:rFonts w:asciiTheme="minorHAnsi" w:eastAsiaTheme="minorEastAsia" w:hAnsiTheme="minorHAnsi" w:cstheme="minorBidi"/>
            <w:noProof/>
            <w:szCs w:val="22"/>
            <w:lang w:val="en-IE" w:eastAsia="en-IE"/>
          </w:rPr>
          <w:tab/>
        </w:r>
        <w:r w:rsidR="005B62CE" w:rsidRPr="00160529">
          <w:rPr>
            <w:rStyle w:val="Hyperlink"/>
            <w:rFonts w:eastAsia="MS Mincho"/>
            <w:noProof/>
          </w:rPr>
          <w:t>Recommended use of AtoN status bits</w:t>
        </w:r>
        <w:r w:rsidR="005B62CE">
          <w:rPr>
            <w:noProof/>
            <w:webHidden/>
          </w:rPr>
          <w:tab/>
        </w:r>
        <w:r w:rsidR="005B62CE">
          <w:rPr>
            <w:noProof/>
            <w:webHidden/>
          </w:rPr>
          <w:fldChar w:fldCharType="begin"/>
        </w:r>
        <w:r w:rsidR="005B62CE">
          <w:rPr>
            <w:noProof/>
            <w:webHidden/>
          </w:rPr>
          <w:instrText xml:space="preserve"> PAGEREF _Toc401434016 \h </w:instrText>
        </w:r>
        <w:r w:rsidR="005B62CE">
          <w:rPr>
            <w:noProof/>
            <w:webHidden/>
          </w:rPr>
        </w:r>
        <w:r w:rsidR="005B62CE">
          <w:rPr>
            <w:noProof/>
            <w:webHidden/>
          </w:rPr>
          <w:fldChar w:fldCharType="separate"/>
        </w:r>
        <w:r w:rsidR="005B62CE">
          <w:rPr>
            <w:noProof/>
            <w:webHidden/>
          </w:rPr>
          <w:t>16</w:t>
        </w:r>
        <w:r w:rsidR="005B62CE">
          <w:rPr>
            <w:noProof/>
            <w:webHidden/>
          </w:rPr>
          <w:fldChar w:fldCharType="end"/>
        </w:r>
      </w:hyperlink>
    </w:p>
    <w:p w14:paraId="2A589732" w14:textId="77777777" w:rsidR="000F235A" w:rsidRDefault="00A709C7" w:rsidP="002D4569">
      <w:pPr>
        <w:pStyle w:val="BodyText"/>
      </w:pPr>
      <w:r>
        <w:fldChar w:fldCharType="end"/>
      </w:r>
    </w:p>
    <w:p w14:paraId="23AD25E5" w14:textId="77777777" w:rsidR="000F235A" w:rsidRDefault="000F235A" w:rsidP="00D30727">
      <w:pPr>
        <w:pStyle w:val="Title"/>
      </w:pPr>
      <w:r>
        <w:br w:type="page"/>
      </w:r>
      <w:bookmarkStart w:id="5" w:name="_Toc403651763"/>
      <w:r>
        <w:lastRenderedPageBreak/>
        <w:t>Annex</w:t>
      </w:r>
      <w:bookmarkEnd w:id="5"/>
    </w:p>
    <w:p w14:paraId="449375AB" w14:textId="77777777" w:rsidR="000F235A" w:rsidRPr="00FE293B" w:rsidRDefault="000F235A" w:rsidP="00FE293B">
      <w:pPr>
        <w:pStyle w:val="BodyText"/>
        <w:jc w:val="center"/>
        <w:rPr>
          <w:b/>
          <w:sz w:val="32"/>
          <w:szCs w:val="32"/>
        </w:rPr>
      </w:pPr>
      <w:r w:rsidRPr="00FE293B">
        <w:rPr>
          <w:b/>
          <w:sz w:val="32"/>
          <w:szCs w:val="32"/>
        </w:rPr>
        <w:t>IALA Recommendation on the use of the Automatic Identification Systems (AIS) in Marine Aids to Navigation Services</w:t>
      </w:r>
    </w:p>
    <w:p w14:paraId="6815F2CA" w14:textId="77777777" w:rsidR="000F235A" w:rsidRDefault="000F235A" w:rsidP="00FE293B">
      <w:pPr>
        <w:pStyle w:val="Heading1"/>
      </w:pPr>
      <w:bookmarkStart w:id="6" w:name="_Toc288028510"/>
      <w:bookmarkStart w:id="7" w:name="_Toc403651764"/>
      <w:r>
        <w:t>Background</w:t>
      </w:r>
      <w:bookmarkEnd w:id="6"/>
      <w:bookmarkEnd w:id="7"/>
    </w:p>
    <w:p w14:paraId="2D102F23" w14:textId="77777777" w:rsidR="000F235A" w:rsidRDefault="00A06DC0" w:rsidP="00FE293B">
      <w:pPr>
        <w:pStyle w:val="BodyText"/>
      </w:pPr>
      <w:r>
        <w:t xml:space="preserve">The </w:t>
      </w:r>
      <w:r w:rsidR="000F235A">
        <w:t>Automatic Identification System (AIS) is an autonomous broadcast system, operating in the VHF maritime mobile band.  It exchanges information such as vessel identification, position, course, speed, etc. between mobile and fixed stations.  It handles multiple reports, using Time Division Multiple Access (TDMA) technology ensuring reliable and robust operation.</w:t>
      </w:r>
    </w:p>
    <w:p w14:paraId="60ED1FF0" w14:textId="77777777" w:rsidR="000F235A" w:rsidRDefault="000F235A" w:rsidP="00FE293B">
      <w:pPr>
        <w:pStyle w:val="BodyText"/>
      </w:pPr>
      <w:r>
        <w:t>Chapter V of the 1974 SOLAS Convention (as amended) requires mandatory carriage of Automatic Identification System (AIS) equipment on all vessels constructed on or after 01 July 2002.  Implementation for other types and sizes of SOLAS Convention vessels was required to be completed not later than 31 December 2004.</w:t>
      </w:r>
    </w:p>
    <w:p w14:paraId="03EF2C4F" w14:textId="77777777" w:rsidR="000F235A" w:rsidRDefault="000F235A" w:rsidP="00FE293B">
      <w:pPr>
        <w:pStyle w:val="BodyText"/>
      </w:pPr>
      <w:r>
        <w:t>AIS</w:t>
      </w:r>
      <w:r w:rsidR="00D43B88">
        <w:t>,</w:t>
      </w:r>
      <w:r>
        <w:t xml:space="preserve"> as applied to aids to navigation (AtoN), improves and enhances services provided to mariners.  The purpose of this document is to provide recommendations and guidance for the use of AIS in this field.</w:t>
      </w:r>
    </w:p>
    <w:p w14:paraId="09837851" w14:textId="77777777" w:rsidR="000F235A" w:rsidRDefault="000F235A" w:rsidP="00103328">
      <w:pPr>
        <w:pStyle w:val="Heading1"/>
      </w:pPr>
      <w:bookmarkStart w:id="8" w:name="_Toc288028511"/>
      <w:bookmarkStart w:id="9" w:name="_Toc403651765"/>
      <w:r>
        <w:t>Introduction</w:t>
      </w:r>
      <w:bookmarkEnd w:id="8"/>
      <w:bookmarkEnd w:id="9"/>
    </w:p>
    <w:p w14:paraId="13AB75F3" w14:textId="77777777" w:rsidR="000F235A" w:rsidRDefault="000F235A" w:rsidP="00FE293B">
      <w:pPr>
        <w:pStyle w:val="BodyText"/>
      </w:pPr>
      <w:r>
        <w:t xml:space="preserve">The use of AIS within marine aids to navigation services is broadcasting of the aids to navigation report message (Message 21) and other AIS messages. </w:t>
      </w:r>
      <w:r w:rsidR="00D43B88">
        <w:t xml:space="preserve"> </w:t>
      </w:r>
      <w:r>
        <w:t>This service is generally provided from an AIS AtoN Station or a base station.</w:t>
      </w:r>
    </w:p>
    <w:p w14:paraId="33D8996F" w14:textId="77777777" w:rsidR="000F235A" w:rsidRDefault="000F235A" w:rsidP="00FE293B">
      <w:pPr>
        <w:pStyle w:val="BodyText"/>
      </w:pPr>
      <w:r>
        <w:t>The International Association of Marine Aids to Navigation and Lighthouse Authorities (IALA) define</w:t>
      </w:r>
      <w:r w:rsidR="00A06DC0">
        <w:t>s</w:t>
      </w:r>
      <w:r>
        <w:t xml:space="preserve"> an AtoN as:</w:t>
      </w:r>
    </w:p>
    <w:p w14:paraId="17830CF8" w14:textId="77777777" w:rsidR="000F235A" w:rsidRDefault="00836F3F" w:rsidP="00FE293B">
      <w:pPr>
        <w:pStyle w:val="BodyText"/>
        <w:ind w:left="720"/>
        <w:rPr>
          <w:i/>
          <w:iCs/>
        </w:rPr>
      </w:pPr>
      <w:r>
        <w:rPr>
          <w:i/>
          <w:iCs/>
        </w:rPr>
        <w:t>‘</w:t>
      </w:r>
      <w:r w:rsidR="000F235A">
        <w:rPr>
          <w:i/>
          <w:iCs/>
        </w:rPr>
        <w:t>a device or system external to vessels that is designed and operated to enhance the safe and efficient navigation of vessels and/or vessel traffic</w:t>
      </w:r>
      <w:r>
        <w:rPr>
          <w:i/>
          <w:iCs/>
        </w:rPr>
        <w:t>’</w:t>
      </w:r>
    </w:p>
    <w:p w14:paraId="1995512D" w14:textId="77777777" w:rsidR="000F235A" w:rsidRDefault="000F235A" w:rsidP="00103328">
      <w:pPr>
        <w:pStyle w:val="BodyText"/>
      </w:pPr>
      <w:r>
        <w:t>The primary purpose of an AIS AtoN Station is to promote and enhance safety and efficiency of navigation by one or more of the following:</w:t>
      </w:r>
    </w:p>
    <w:p w14:paraId="1057DEFA" w14:textId="77777777" w:rsidR="000F235A" w:rsidRDefault="000F235A" w:rsidP="00103328">
      <w:pPr>
        <w:pStyle w:val="Bullet1"/>
      </w:pPr>
      <w:r>
        <w:t>Providing a positive and all-weather means of identification;</w:t>
      </w:r>
    </w:p>
    <w:p w14:paraId="1611D612" w14:textId="787BDA16" w:rsidR="000F235A" w:rsidRDefault="000F235A" w:rsidP="00103328">
      <w:pPr>
        <w:pStyle w:val="Bullet1"/>
      </w:pPr>
      <w:r>
        <w:t xml:space="preserve">Complementing existing services (e.g. </w:t>
      </w:r>
      <w:r w:rsidR="00C23D44">
        <w:t>R</w:t>
      </w:r>
      <w:r>
        <w:t xml:space="preserve">acons) from </w:t>
      </w:r>
      <w:r w:rsidR="00A06DC0">
        <w:t xml:space="preserve">an </w:t>
      </w:r>
      <w:r>
        <w:t>AtoN;</w:t>
      </w:r>
    </w:p>
    <w:p w14:paraId="454E1B53" w14:textId="77777777" w:rsidR="000F235A" w:rsidRDefault="000F235A" w:rsidP="00103328">
      <w:pPr>
        <w:pStyle w:val="Bullet1"/>
      </w:pPr>
      <w:r>
        <w:t>Transmitting accurate positions of floating AtoN;</w:t>
      </w:r>
    </w:p>
    <w:p w14:paraId="607B0E20" w14:textId="77777777" w:rsidR="000F235A" w:rsidRDefault="000F235A" w:rsidP="00103328">
      <w:pPr>
        <w:pStyle w:val="Bullet1"/>
      </w:pPr>
      <w:r>
        <w:t>Indicating if a floating AtoN is off position;</w:t>
      </w:r>
    </w:p>
    <w:p w14:paraId="6BD9CCB2" w14:textId="77777777" w:rsidR="000F235A" w:rsidRDefault="000F235A" w:rsidP="00103328">
      <w:pPr>
        <w:pStyle w:val="Bullet1"/>
      </w:pPr>
      <w:r>
        <w:t>Promulgation of Application Specific Messages including:</w:t>
      </w:r>
    </w:p>
    <w:p w14:paraId="1D8EB829" w14:textId="77777777" w:rsidR="000F235A" w:rsidRDefault="000F235A" w:rsidP="00103328">
      <w:pPr>
        <w:pStyle w:val="Bullet2"/>
      </w:pPr>
      <w:r>
        <w:t>Marking or delineating tracks, routes, areas, and limits (for example, areas to be avoided and Traffic Separation Schemes (TSS));</w:t>
      </w:r>
    </w:p>
    <w:p w14:paraId="073BBB2A" w14:textId="77777777" w:rsidR="000F235A" w:rsidRDefault="000F235A" w:rsidP="00103328">
      <w:pPr>
        <w:pStyle w:val="Bullet2"/>
      </w:pPr>
      <w:r>
        <w:t>Marking offshore structures (for example, wind turbines, wave and tidal energy devices, oil and gas platforms); and</w:t>
      </w:r>
    </w:p>
    <w:p w14:paraId="1987EB90" w14:textId="77777777" w:rsidR="000F235A" w:rsidRDefault="000F235A" w:rsidP="00103328">
      <w:pPr>
        <w:pStyle w:val="Bullet2"/>
      </w:pPr>
      <w:r>
        <w:t>Providing weather, tidal, and sea state data.</w:t>
      </w:r>
    </w:p>
    <w:p w14:paraId="0E64BAB9" w14:textId="426A8397" w:rsidR="000F235A" w:rsidRDefault="000F235A" w:rsidP="00103328">
      <w:pPr>
        <w:pStyle w:val="Bullet1"/>
      </w:pPr>
      <w:r>
        <w:t>Provid</w:t>
      </w:r>
      <w:r w:rsidR="00A06DC0">
        <w:t>ing</w:t>
      </w:r>
      <w:r>
        <w:t xml:space="preserve"> additional AtoN capability through the use of Virtual AIS AtoN, where installation of </w:t>
      </w:r>
      <w:r w:rsidR="00A06DC0">
        <w:t xml:space="preserve">a </w:t>
      </w:r>
      <w:r>
        <w:t>physical AtoN is technically or operationally difficult</w:t>
      </w:r>
      <w:r w:rsidR="00754DDE">
        <w:t>;</w:t>
      </w:r>
    </w:p>
    <w:p w14:paraId="495C02A7" w14:textId="0B470C9A" w:rsidR="000F235A" w:rsidRDefault="000F235A" w:rsidP="00103328">
      <w:pPr>
        <w:pStyle w:val="Bullet1"/>
      </w:pPr>
      <w:r>
        <w:t>Enabl</w:t>
      </w:r>
      <w:r w:rsidR="00A06DC0">
        <w:t>ing</w:t>
      </w:r>
      <w:r>
        <w:t xml:space="preserve"> timely marking of new hazards (fixed or dynamic) using Virtual AIS AtoN</w:t>
      </w:r>
      <w:r w:rsidR="00754DDE">
        <w:t>.</w:t>
      </w:r>
    </w:p>
    <w:p w14:paraId="69DEAA64" w14:textId="77777777" w:rsidR="000F235A" w:rsidRDefault="000F235A" w:rsidP="00FE293B">
      <w:pPr>
        <w:pStyle w:val="BodyText"/>
      </w:pPr>
      <w:r>
        <w:t>A further set of benefits for the AtoN provider include the following:</w:t>
      </w:r>
    </w:p>
    <w:p w14:paraId="1E3BA37C" w14:textId="77777777" w:rsidR="000F235A" w:rsidRDefault="000F235A" w:rsidP="00103328">
      <w:pPr>
        <w:pStyle w:val="Bullet1"/>
      </w:pPr>
      <w:r>
        <w:t>Monitoring the status of an AtoN;</w:t>
      </w:r>
    </w:p>
    <w:p w14:paraId="70FB87C3" w14:textId="77777777" w:rsidR="000F235A" w:rsidRDefault="000F235A" w:rsidP="00103328">
      <w:pPr>
        <w:pStyle w:val="Bullet1"/>
      </w:pPr>
      <w:r>
        <w:lastRenderedPageBreak/>
        <w:t>Tracking an AtoN that is off position;</w:t>
      </w:r>
    </w:p>
    <w:p w14:paraId="7C943B1F" w14:textId="77777777" w:rsidR="000F235A" w:rsidRDefault="000F235A" w:rsidP="00103328">
      <w:pPr>
        <w:pStyle w:val="Bullet1"/>
      </w:pPr>
      <w:r>
        <w:t>Identifying ships involved in collisions with AtoN;</w:t>
      </w:r>
    </w:p>
    <w:p w14:paraId="5DAD1B0E" w14:textId="3FBB3421" w:rsidR="000F235A" w:rsidRDefault="000F235A" w:rsidP="00103328">
      <w:pPr>
        <w:pStyle w:val="Bullet1"/>
      </w:pPr>
      <w:r>
        <w:t>Gathering real-time information on the ‘state of health’ of an AtoN</w:t>
      </w:r>
    </w:p>
    <w:p w14:paraId="54F3DF98" w14:textId="77777777" w:rsidR="000F235A" w:rsidRDefault="000F235A" w:rsidP="00103328">
      <w:pPr>
        <w:pStyle w:val="Bullet1"/>
      </w:pPr>
      <w:r>
        <w:t>Remotely controlling changes in AtoN parameters;</w:t>
      </w:r>
    </w:p>
    <w:p w14:paraId="2AD5BF8F" w14:textId="0BCBBB12" w:rsidR="000F235A" w:rsidRDefault="000F235A" w:rsidP="00103328">
      <w:pPr>
        <w:pStyle w:val="Bullet1"/>
      </w:pPr>
      <w:r>
        <w:t>Provid</w:t>
      </w:r>
      <w:r w:rsidR="00A06DC0">
        <w:t>ing</w:t>
      </w:r>
      <w:r>
        <w:t xml:space="preserve"> statistics on reliability of AtoN;</w:t>
      </w:r>
    </w:p>
    <w:p w14:paraId="652295A8" w14:textId="77777777" w:rsidR="000F235A" w:rsidRDefault="000F235A" w:rsidP="00103328">
      <w:pPr>
        <w:pStyle w:val="Bullet1"/>
      </w:pPr>
      <w:r>
        <w:t>Extend</w:t>
      </w:r>
      <w:r w:rsidR="00A06DC0">
        <w:t>ing</w:t>
      </w:r>
      <w:r>
        <w:t xml:space="preserve"> the coverage of AIS monitoring;</w:t>
      </w:r>
    </w:p>
    <w:p w14:paraId="7AD43D85" w14:textId="77777777" w:rsidR="000F235A" w:rsidRDefault="000F235A" w:rsidP="00103328">
      <w:pPr>
        <w:pStyle w:val="Heading2"/>
        <w:tabs>
          <w:tab w:val="clear" w:pos="1440"/>
        </w:tabs>
      </w:pPr>
      <w:bookmarkStart w:id="10" w:name="_Toc288028512"/>
      <w:bookmarkStart w:id="11" w:name="_Toc288028513"/>
      <w:bookmarkStart w:id="12" w:name="_Toc403651766"/>
      <w:bookmarkEnd w:id="10"/>
      <w:r>
        <w:t>Aids to Navigation Report</w:t>
      </w:r>
      <w:bookmarkEnd w:id="11"/>
      <w:bookmarkEnd w:id="12"/>
    </w:p>
    <w:p w14:paraId="3B49224F" w14:textId="77777777" w:rsidR="000F235A" w:rsidRDefault="000F235A" w:rsidP="00FE293B">
      <w:pPr>
        <w:pStyle w:val="BodyText"/>
      </w:pPr>
      <w:r>
        <w:t xml:space="preserve">ITU-R M.1371 defines the </w:t>
      </w:r>
      <w:r w:rsidR="00836F3F">
        <w:t>‘</w:t>
      </w:r>
      <w:r>
        <w:t>Aids to Navigation Report</w:t>
      </w:r>
      <w:r w:rsidR="00836F3F">
        <w:t>’</w:t>
      </w:r>
      <w:r>
        <w:t xml:space="preserve"> (Message 21).  An AIS AtoN service enables AtoN providers to broadcast information on the:</w:t>
      </w:r>
    </w:p>
    <w:p w14:paraId="7FB60870" w14:textId="77777777" w:rsidR="000F235A" w:rsidRDefault="000F235A" w:rsidP="00103328">
      <w:pPr>
        <w:pStyle w:val="Bullet1"/>
      </w:pPr>
      <w:r>
        <w:t>Type of AtoN;</w:t>
      </w:r>
    </w:p>
    <w:p w14:paraId="056EA56E" w14:textId="77777777" w:rsidR="000F235A" w:rsidRDefault="000F235A" w:rsidP="00103328">
      <w:pPr>
        <w:pStyle w:val="Bullet1"/>
      </w:pPr>
      <w:r>
        <w:t>Name of the AtoN;</w:t>
      </w:r>
    </w:p>
    <w:p w14:paraId="00CD2071" w14:textId="77777777" w:rsidR="000F235A" w:rsidRDefault="000F235A" w:rsidP="00103328">
      <w:pPr>
        <w:pStyle w:val="Bullet1"/>
      </w:pPr>
      <w:r>
        <w:t>Position of the AtoN;</w:t>
      </w:r>
    </w:p>
    <w:p w14:paraId="58623A5C" w14:textId="77777777" w:rsidR="000F235A" w:rsidRDefault="000F235A" w:rsidP="00103328">
      <w:pPr>
        <w:pStyle w:val="Bullet1"/>
      </w:pPr>
      <w:r>
        <w:t>Position accuracy indicator;</w:t>
      </w:r>
    </w:p>
    <w:p w14:paraId="4B65B4D0" w14:textId="77777777" w:rsidR="000F235A" w:rsidRDefault="000F235A" w:rsidP="00103328">
      <w:pPr>
        <w:pStyle w:val="Bullet1"/>
      </w:pPr>
      <w:r>
        <w:t>Type of position fixing device;</w:t>
      </w:r>
    </w:p>
    <w:p w14:paraId="17D66941" w14:textId="77777777" w:rsidR="000F235A" w:rsidRDefault="000F235A" w:rsidP="00103328">
      <w:pPr>
        <w:pStyle w:val="Bullet1"/>
      </w:pPr>
      <w:r>
        <w:t>On/Off position status;</w:t>
      </w:r>
    </w:p>
    <w:p w14:paraId="1790A65A" w14:textId="77777777" w:rsidR="000F235A" w:rsidRDefault="0091127B" w:rsidP="00103328">
      <w:pPr>
        <w:pStyle w:val="Bullet1"/>
      </w:pPr>
      <w:r>
        <w:t>Physical</w:t>
      </w:r>
      <w:r w:rsidR="000F235A">
        <w:t xml:space="preserve"> </w:t>
      </w:r>
      <w:r w:rsidR="00BD2851">
        <w:t xml:space="preserve">(Real) </w:t>
      </w:r>
      <w:r w:rsidR="000F235A">
        <w:t>and Virtual AtoN identification;</w:t>
      </w:r>
    </w:p>
    <w:p w14:paraId="234A85F7" w14:textId="77777777" w:rsidR="000F235A" w:rsidRDefault="000F235A" w:rsidP="00103328">
      <w:pPr>
        <w:pStyle w:val="Bullet1"/>
      </w:pPr>
      <w:r>
        <w:t>Dimension of the AtoN and reference positions; and</w:t>
      </w:r>
    </w:p>
    <w:p w14:paraId="7D022234" w14:textId="77777777" w:rsidR="000F235A" w:rsidRDefault="000F235A" w:rsidP="00103328">
      <w:pPr>
        <w:pStyle w:val="Bullet1"/>
      </w:pPr>
      <w:r>
        <w:t>Status of the AtoN systems.</w:t>
      </w:r>
    </w:p>
    <w:p w14:paraId="55E71E0C" w14:textId="77777777" w:rsidR="000F235A" w:rsidRDefault="000F235A" w:rsidP="00103328">
      <w:pPr>
        <w:pStyle w:val="Heading2"/>
        <w:tabs>
          <w:tab w:val="clear" w:pos="1440"/>
        </w:tabs>
      </w:pPr>
      <w:bookmarkStart w:id="13" w:name="_Toc288028514"/>
      <w:bookmarkStart w:id="14" w:name="_Toc403651767"/>
      <w:bookmarkStart w:id="15" w:name="_Toc24463285"/>
      <w:bookmarkStart w:id="16" w:name="_Toc32725174"/>
      <w:bookmarkStart w:id="17" w:name="_Toc32748952"/>
      <w:r>
        <w:t>Technical standard for AIS AtoN Stations</w:t>
      </w:r>
      <w:bookmarkEnd w:id="13"/>
      <w:bookmarkEnd w:id="14"/>
    </w:p>
    <w:p w14:paraId="1E78A7A0" w14:textId="77777777" w:rsidR="000F235A" w:rsidRDefault="000F235A" w:rsidP="00103328">
      <w:pPr>
        <w:pStyle w:val="BodyText"/>
      </w:pPr>
      <w:r>
        <w:t>Technical standards for AIS AtoN are defined in IEC document IEC62320-2, AIS AtoN stations - Minimum operational and performance requirements - methods of test and required test results.</w:t>
      </w:r>
    </w:p>
    <w:p w14:paraId="15C362DE" w14:textId="77777777" w:rsidR="000F235A" w:rsidRDefault="000F235A" w:rsidP="00103328">
      <w:pPr>
        <w:pStyle w:val="BodyText"/>
      </w:pPr>
      <w:r>
        <w:t xml:space="preserve">There are three classifications of an AIS AtoN station, with different functionality. </w:t>
      </w:r>
      <w:r w:rsidR="00754DDE">
        <w:t xml:space="preserve"> </w:t>
      </w:r>
      <w:r>
        <w:t>They are summarised below and are fully described in IEC 62320-2.</w:t>
      </w:r>
    </w:p>
    <w:p w14:paraId="03B4ABE7" w14:textId="77777777" w:rsidR="000F235A" w:rsidRDefault="000F235A" w:rsidP="00103328">
      <w:pPr>
        <w:pStyle w:val="Heading3"/>
      </w:pPr>
      <w:bookmarkStart w:id="18" w:name="_Toc403651768"/>
      <w:r>
        <w:t>Type 1 AIS AtoN Station</w:t>
      </w:r>
      <w:bookmarkEnd w:id="18"/>
    </w:p>
    <w:p w14:paraId="45337ACF" w14:textId="77777777" w:rsidR="000F235A" w:rsidRDefault="000F235A" w:rsidP="00103328">
      <w:pPr>
        <w:pStyle w:val="BodyText"/>
      </w:pPr>
      <w:r>
        <w:t xml:space="preserve">The Type 1 AIS AtoN Station is a transmit-only station, operating in FATDMA mode.  Hence the slots used by the Type 1 AIS AtoN Station need to be reserved by a competent authority, using Message 20, transmitted from an AIS station in the coverage area. </w:t>
      </w:r>
      <w:r w:rsidR="00754DDE">
        <w:t xml:space="preserve"> </w:t>
      </w:r>
      <w:r>
        <w:t>The Type 1 unit must be configured to use the slots reserved for it before being placed into service.</w:t>
      </w:r>
    </w:p>
    <w:p w14:paraId="62FB3263" w14:textId="77777777" w:rsidR="000F235A" w:rsidRDefault="000F235A" w:rsidP="00103328">
      <w:pPr>
        <w:pStyle w:val="BodyText"/>
      </w:pPr>
      <w:r>
        <w:t xml:space="preserve">This is the simplest type of AIS AtoN station, </w:t>
      </w:r>
      <w:r w:rsidR="00430074">
        <w:t xml:space="preserve">and is </w:t>
      </w:r>
      <w:r>
        <w:t>likely to have low cost and power consumption.</w:t>
      </w:r>
    </w:p>
    <w:p w14:paraId="59C8DBFA" w14:textId="77777777" w:rsidR="000F235A" w:rsidRDefault="000F235A" w:rsidP="00103328">
      <w:pPr>
        <w:pStyle w:val="Heading3"/>
      </w:pPr>
      <w:bookmarkStart w:id="19" w:name="_Toc403651769"/>
      <w:r>
        <w:t>Type 2 AIS AtoN Station</w:t>
      </w:r>
      <w:bookmarkEnd w:id="19"/>
    </w:p>
    <w:p w14:paraId="09ABE1C3" w14:textId="77777777" w:rsidR="000F235A" w:rsidRDefault="000F235A" w:rsidP="00103328">
      <w:pPr>
        <w:pStyle w:val="BodyText"/>
      </w:pPr>
      <w:r>
        <w:t>The Type 2 AIS AtoN Station is similar to a Type 1, but has, in addition, an AIS receiver of limited capability which allows the Type 2 Station to be remotely configured via the AIS VDL.</w:t>
      </w:r>
      <w:r w:rsidR="00754DDE">
        <w:t xml:space="preserve"> </w:t>
      </w:r>
      <w:r>
        <w:t xml:space="preserve"> This receiver operates on a single AIS channel.</w:t>
      </w:r>
    </w:p>
    <w:p w14:paraId="2200A473" w14:textId="77777777" w:rsidR="000F235A" w:rsidRDefault="000F235A" w:rsidP="00103328">
      <w:pPr>
        <w:pStyle w:val="Heading3"/>
      </w:pPr>
      <w:bookmarkStart w:id="20" w:name="_Toc403651770"/>
      <w:r>
        <w:t>Type 3 AIS AtoN Station</w:t>
      </w:r>
      <w:bookmarkEnd w:id="20"/>
    </w:p>
    <w:p w14:paraId="0DB18282" w14:textId="77777777" w:rsidR="000F235A" w:rsidRDefault="000F235A" w:rsidP="00103328">
      <w:pPr>
        <w:pStyle w:val="BodyText"/>
      </w:pPr>
      <w:r>
        <w:t>The Type 3 AIS AtoN Station is more complex than the Type 1 and Type 2, and contains two AIS receiving processes that allow it to participate fully on the AIS VDL.  This means that in addition to FATDMA, the Type 3 station can function in RATDMA mode.</w:t>
      </w:r>
    </w:p>
    <w:p w14:paraId="6DE86793" w14:textId="77777777" w:rsidR="000F235A" w:rsidRDefault="000F235A" w:rsidP="00103328">
      <w:pPr>
        <w:pStyle w:val="BodyText"/>
      </w:pPr>
      <w:r>
        <w:t>The Type 3 station is therefore capable of:</w:t>
      </w:r>
    </w:p>
    <w:p w14:paraId="07DA7502" w14:textId="77777777" w:rsidR="000F235A" w:rsidRDefault="000F235A" w:rsidP="00767716">
      <w:pPr>
        <w:pStyle w:val="Bullet1"/>
      </w:pPr>
      <w:r>
        <w:t>Autonomous operation, not requiring slot reservations (RATDMA);</w:t>
      </w:r>
    </w:p>
    <w:p w14:paraId="62C771EA" w14:textId="77777777" w:rsidR="000F235A" w:rsidRPr="00767716" w:rsidRDefault="000F235A" w:rsidP="00767716">
      <w:pPr>
        <w:pStyle w:val="Bullet1"/>
      </w:pPr>
      <w:r w:rsidRPr="00767716">
        <w:rPr>
          <w:bCs/>
        </w:rPr>
        <w:t xml:space="preserve">Autonomous operation using slots </w:t>
      </w:r>
      <w:r w:rsidRPr="00767716">
        <w:t>reserved by a competent authority, using message 20, transmitted from another AIS Station in the coverage area (FATDMA);</w:t>
      </w:r>
    </w:p>
    <w:p w14:paraId="186A13F3" w14:textId="77777777" w:rsidR="000F235A" w:rsidRPr="00767716" w:rsidRDefault="000F235A" w:rsidP="00767716">
      <w:pPr>
        <w:pStyle w:val="Bullet1"/>
        <w:rPr>
          <w:bCs/>
        </w:rPr>
      </w:pPr>
      <w:r w:rsidRPr="00767716">
        <w:rPr>
          <w:bCs/>
        </w:rPr>
        <w:lastRenderedPageBreak/>
        <w:t>Receiving and relaying AIS messages, including control and configuration messages for itself or for other AIS AtoN stations in a chain.  See IEC 62320-2 for more details of chaining;</w:t>
      </w:r>
    </w:p>
    <w:p w14:paraId="388C0102" w14:textId="77777777" w:rsidR="000F235A" w:rsidRPr="00767716" w:rsidRDefault="000F235A" w:rsidP="00767716">
      <w:pPr>
        <w:pStyle w:val="Bullet1"/>
        <w:rPr>
          <w:bCs/>
        </w:rPr>
      </w:pPr>
      <w:r w:rsidRPr="00767716">
        <w:rPr>
          <w:bCs/>
        </w:rPr>
        <w:t>Repeating AIS messages;</w:t>
      </w:r>
    </w:p>
    <w:p w14:paraId="6E0F7840" w14:textId="77777777" w:rsidR="000F235A" w:rsidRPr="00767716" w:rsidRDefault="000F235A" w:rsidP="00767716">
      <w:pPr>
        <w:pStyle w:val="Bullet1"/>
        <w:rPr>
          <w:bCs/>
        </w:rPr>
      </w:pPr>
      <w:r w:rsidRPr="00767716">
        <w:rPr>
          <w:bCs/>
        </w:rPr>
        <w:t>Indirect synchronisation, using its receiving processes.</w:t>
      </w:r>
    </w:p>
    <w:p w14:paraId="628516E0" w14:textId="77777777" w:rsidR="000F235A" w:rsidRDefault="000F235A" w:rsidP="00103328">
      <w:pPr>
        <w:pStyle w:val="Heading1"/>
      </w:pPr>
      <w:bookmarkStart w:id="21" w:name="_Toc288028515"/>
      <w:bookmarkStart w:id="22" w:name="_Toc403651771"/>
      <w:r>
        <w:t>Supplementary AIS A</w:t>
      </w:r>
      <w:r>
        <w:rPr>
          <w:caps w:val="0"/>
        </w:rPr>
        <w:t>to</w:t>
      </w:r>
      <w:r>
        <w:t>N</w:t>
      </w:r>
      <w:bookmarkEnd w:id="15"/>
      <w:bookmarkEnd w:id="16"/>
      <w:bookmarkEnd w:id="17"/>
      <w:r>
        <w:t xml:space="preserve"> Messages</w:t>
      </w:r>
      <w:bookmarkEnd w:id="21"/>
      <w:bookmarkEnd w:id="22"/>
    </w:p>
    <w:p w14:paraId="26CB714F" w14:textId="77777777" w:rsidR="000F235A" w:rsidRDefault="000F235A" w:rsidP="00103328">
      <w:pPr>
        <w:pStyle w:val="BodyText"/>
      </w:pPr>
      <w:r>
        <w:t>In addition to Aids to Navigation Report, Message 21, an AIS AtoN may also transmit Messages 6, 7, 8, 12, 13, 14, and 25. Note that Type 1 and Type 2 AIS AtoN stations, not having full AIS receiver capability, cannot send Messages 7 or 13.</w:t>
      </w:r>
    </w:p>
    <w:p w14:paraId="65C6A6AF" w14:textId="77777777" w:rsidR="000F235A" w:rsidRDefault="000F235A" w:rsidP="00103328">
      <w:pPr>
        <w:pStyle w:val="BodyText"/>
      </w:pPr>
    </w:p>
    <w:p w14:paraId="10F57041" w14:textId="77777777" w:rsidR="000F235A" w:rsidRDefault="000F235A" w:rsidP="00103328">
      <w:pPr>
        <w:pStyle w:val="Table"/>
      </w:pPr>
      <w:bookmarkStart w:id="23" w:name="_Toc401433970"/>
      <w:r>
        <w:t>Summary of optional AIS AtoN Station messages</w:t>
      </w:r>
      <w:bookmarkEnd w:id="23"/>
    </w:p>
    <w:tbl>
      <w:tblPr>
        <w:tblW w:w="846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556"/>
        <w:gridCol w:w="2700"/>
        <w:gridCol w:w="2505"/>
      </w:tblGrid>
      <w:tr w:rsidR="000F235A" w14:paraId="790E4A2D" w14:textId="77777777" w:rsidTr="00767716">
        <w:trPr>
          <w:tblHeader/>
        </w:trPr>
        <w:tc>
          <w:tcPr>
            <w:tcW w:w="708" w:type="dxa"/>
            <w:vAlign w:val="center"/>
          </w:tcPr>
          <w:p w14:paraId="32E01793" w14:textId="77777777" w:rsidR="000F235A" w:rsidRDefault="000F235A" w:rsidP="00767716">
            <w:pPr>
              <w:pStyle w:val="TABLE-col-heading"/>
              <w:jc w:val="left"/>
            </w:pPr>
            <w:r>
              <w:t>Msg</w:t>
            </w:r>
          </w:p>
          <w:p w14:paraId="59F53173" w14:textId="77777777" w:rsidR="000F235A" w:rsidRDefault="000F235A" w:rsidP="00767716">
            <w:pPr>
              <w:pStyle w:val="TABLE-col-heading"/>
              <w:jc w:val="left"/>
            </w:pPr>
            <w:r>
              <w:t>ID</w:t>
            </w:r>
          </w:p>
        </w:tc>
        <w:tc>
          <w:tcPr>
            <w:tcW w:w="2556" w:type="dxa"/>
            <w:vAlign w:val="center"/>
          </w:tcPr>
          <w:p w14:paraId="2E76FAD2" w14:textId="77777777" w:rsidR="000F235A" w:rsidRDefault="000F235A" w:rsidP="00767716">
            <w:pPr>
              <w:pStyle w:val="TABLE-col-heading"/>
              <w:jc w:val="left"/>
            </w:pPr>
            <w:r>
              <w:t>Message Name</w:t>
            </w:r>
          </w:p>
        </w:tc>
        <w:tc>
          <w:tcPr>
            <w:tcW w:w="2700" w:type="dxa"/>
            <w:vAlign w:val="center"/>
          </w:tcPr>
          <w:p w14:paraId="25810F4D" w14:textId="77777777" w:rsidR="000F235A" w:rsidRDefault="000F235A" w:rsidP="00767716">
            <w:pPr>
              <w:pStyle w:val="TABLE-col-heading"/>
              <w:jc w:val="left"/>
            </w:pPr>
            <w:r>
              <w:t>Message Description</w:t>
            </w:r>
          </w:p>
        </w:tc>
        <w:tc>
          <w:tcPr>
            <w:tcW w:w="2505" w:type="dxa"/>
            <w:vAlign w:val="center"/>
          </w:tcPr>
          <w:p w14:paraId="6334BB9C" w14:textId="77777777" w:rsidR="000F235A" w:rsidRDefault="000F235A" w:rsidP="00767716">
            <w:pPr>
              <w:pStyle w:val="TABLE-col-heading"/>
              <w:jc w:val="left"/>
            </w:pPr>
            <w:r>
              <w:t>Application examples</w:t>
            </w:r>
          </w:p>
        </w:tc>
      </w:tr>
      <w:tr w:rsidR="000F235A" w14:paraId="24C12AE6" w14:textId="77777777" w:rsidTr="00767716">
        <w:tc>
          <w:tcPr>
            <w:tcW w:w="708" w:type="dxa"/>
            <w:vAlign w:val="center"/>
          </w:tcPr>
          <w:p w14:paraId="34409FE0" w14:textId="77777777" w:rsidR="000F235A" w:rsidRDefault="000F235A" w:rsidP="00767716">
            <w:pPr>
              <w:pStyle w:val="TABLE-cell"/>
            </w:pPr>
            <w:r>
              <w:t>6</w:t>
            </w:r>
          </w:p>
        </w:tc>
        <w:tc>
          <w:tcPr>
            <w:tcW w:w="2556" w:type="dxa"/>
            <w:vAlign w:val="center"/>
          </w:tcPr>
          <w:p w14:paraId="2E423436" w14:textId="77777777" w:rsidR="000F235A" w:rsidRDefault="000F235A" w:rsidP="00767716">
            <w:pPr>
              <w:pStyle w:val="TABLE-cell"/>
            </w:pPr>
            <w:r>
              <w:t>Binary Addressed Message</w:t>
            </w:r>
          </w:p>
        </w:tc>
        <w:tc>
          <w:tcPr>
            <w:tcW w:w="2700" w:type="dxa"/>
            <w:vAlign w:val="center"/>
          </w:tcPr>
          <w:p w14:paraId="3CD9BB4F" w14:textId="77777777" w:rsidR="000F235A" w:rsidRDefault="000F235A" w:rsidP="00767716">
            <w:pPr>
              <w:pStyle w:val="TABLE-cell"/>
            </w:pPr>
            <w:r>
              <w:t xml:space="preserve">Binary data for addressed communication </w:t>
            </w:r>
          </w:p>
        </w:tc>
        <w:tc>
          <w:tcPr>
            <w:tcW w:w="2505" w:type="dxa"/>
            <w:vAlign w:val="center"/>
          </w:tcPr>
          <w:p w14:paraId="07F38850" w14:textId="77777777" w:rsidR="000F235A" w:rsidRDefault="000F235A" w:rsidP="00767716">
            <w:pPr>
              <w:pStyle w:val="TABLE-cell"/>
            </w:pPr>
            <w:r>
              <w:t>Monitoring of AtoN lantern, power supply, etc.</w:t>
            </w:r>
          </w:p>
        </w:tc>
      </w:tr>
      <w:tr w:rsidR="000F235A" w14:paraId="33CF0CD7" w14:textId="77777777" w:rsidTr="00767716">
        <w:tc>
          <w:tcPr>
            <w:tcW w:w="708" w:type="dxa"/>
            <w:vAlign w:val="center"/>
          </w:tcPr>
          <w:p w14:paraId="2197781F" w14:textId="77777777" w:rsidR="000F235A" w:rsidRDefault="000F235A" w:rsidP="00767716">
            <w:pPr>
              <w:pStyle w:val="TABLE-cell"/>
            </w:pPr>
            <w:r>
              <w:t>7</w:t>
            </w:r>
          </w:p>
        </w:tc>
        <w:tc>
          <w:tcPr>
            <w:tcW w:w="2556" w:type="dxa"/>
            <w:vAlign w:val="center"/>
          </w:tcPr>
          <w:p w14:paraId="4AE80A70" w14:textId="77777777" w:rsidR="000F235A" w:rsidRDefault="000F235A" w:rsidP="00767716">
            <w:pPr>
              <w:pStyle w:val="TABLE-cell"/>
            </w:pPr>
            <w:r>
              <w:t>Binary acknowledge message</w:t>
            </w:r>
          </w:p>
        </w:tc>
        <w:tc>
          <w:tcPr>
            <w:tcW w:w="2700" w:type="dxa"/>
            <w:vAlign w:val="center"/>
          </w:tcPr>
          <w:p w14:paraId="42E547F9" w14:textId="77777777" w:rsidR="000F235A" w:rsidRDefault="000F235A" w:rsidP="00767716">
            <w:pPr>
              <w:pStyle w:val="TABLE-cell"/>
            </w:pPr>
            <w:r>
              <w:t>Acknowledge of addressed binary message</w:t>
            </w:r>
          </w:p>
        </w:tc>
        <w:tc>
          <w:tcPr>
            <w:tcW w:w="2505" w:type="dxa"/>
            <w:vAlign w:val="center"/>
          </w:tcPr>
          <w:p w14:paraId="7106FAC3" w14:textId="77777777" w:rsidR="000F235A" w:rsidRDefault="000F235A" w:rsidP="00767716">
            <w:pPr>
              <w:pStyle w:val="TABLE-cell"/>
            </w:pPr>
          </w:p>
        </w:tc>
      </w:tr>
      <w:tr w:rsidR="000F235A" w14:paraId="7CD65F4F" w14:textId="77777777" w:rsidTr="00767716">
        <w:tc>
          <w:tcPr>
            <w:tcW w:w="708" w:type="dxa"/>
            <w:vAlign w:val="center"/>
          </w:tcPr>
          <w:p w14:paraId="292C73A4" w14:textId="77777777" w:rsidR="000F235A" w:rsidRDefault="000F235A" w:rsidP="00767716">
            <w:pPr>
              <w:pStyle w:val="TABLE-cell"/>
            </w:pPr>
            <w:r>
              <w:t>8</w:t>
            </w:r>
          </w:p>
        </w:tc>
        <w:tc>
          <w:tcPr>
            <w:tcW w:w="2556" w:type="dxa"/>
            <w:vAlign w:val="center"/>
          </w:tcPr>
          <w:p w14:paraId="295D24C2" w14:textId="77777777" w:rsidR="000F235A" w:rsidRDefault="000F235A" w:rsidP="00767716">
            <w:pPr>
              <w:pStyle w:val="TABLE-cell"/>
            </w:pPr>
            <w:r>
              <w:t>Binary Broadcast Message</w:t>
            </w:r>
          </w:p>
        </w:tc>
        <w:tc>
          <w:tcPr>
            <w:tcW w:w="2700" w:type="dxa"/>
            <w:vAlign w:val="center"/>
          </w:tcPr>
          <w:p w14:paraId="7557F992" w14:textId="77777777" w:rsidR="000F235A" w:rsidRDefault="000F235A" w:rsidP="00767716">
            <w:pPr>
              <w:pStyle w:val="TABLE-cell"/>
            </w:pPr>
            <w:r>
              <w:t xml:space="preserve">Binary data for broadcast communication </w:t>
            </w:r>
          </w:p>
        </w:tc>
        <w:tc>
          <w:tcPr>
            <w:tcW w:w="2505" w:type="dxa"/>
            <w:vAlign w:val="center"/>
          </w:tcPr>
          <w:p w14:paraId="4B0E40BD" w14:textId="77777777" w:rsidR="000F235A" w:rsidRDefault="000F235A" w:rsidP="00767716">
            <w:pPr>
              <w:pStyle w:val="TABLE-cell"/>
            </w:pPr>
            <w:r>
              <w:t>Meteorological and hydrological data</w:t>
            </w:r>
          </w:p>
        </w:tc>
      </w:tr>
      <w:tr w:rsidR="000F235A" w14:paraId="66D70873" w14:textId="77777777" w:rsidTr="00767716">
        <w:tc>
          <w:tcPr>
            <w:tcW w:w="708" w:type="dxa"/>
            <w:vAlign w:val="center"/>
          </w:tcPr>
          <w:p w14:paraId="471352EF" w14:textId="77777777" w:rsidR="000F235A" w:rsidRDefault="000F235A" w:rsidP="00767716">
            <w:pPr>
              <w:pStyle w:val="TABLE-cell"/>
            </w:pPr>
            <w:r>
              <w:t>12</w:t>
            </w:r>
          </w:p>
        </w:tc>
        <w:tc>
          <w:tcPr>
            <w:tcW w:w="2556" w:type="dxa"/>
            <w:vAlign w:val="center"/>
          </w:tcPr>
          <w:p w14:paraId="4B6170C4" w14:textId="77777777" w:rsidR="000F235A" w:rsidRDefault="000F235A" w:rsidP="00767716">
            <w:pPr>
              <w:pStyle w:val="TABLE-cell"/>
            </w:pPr>
            <w:r>
              <w:t>Addressed Safety Related Message</w:t>
            </w:r>
          </w:p>
        </w:tc>
        <w:tc>
          <w:tcPr>
            <w:tcW w:w="2700" w:type="dxa"/>
            <w:vAlign w:val="center"/>
          </w:tcPr>
          <w:p w14:paraId="742FF627" w14:textId="77777777" w:rsidR="000F235A" w:rsidRDefault="000F235A" w:rsidP="00767716">
            <w:pPr>
              <w:pStyle w:val="TABLE-cell"/>
            </w:pPr>
            <w:r>
              <w:t>Safety related data for addressed communication</w:t>
            </w:r>
          </w:p>
        </w:tc>
        <w:tc>
          <w:tcPr>
            <w:tcW w:w="2505" w:type="dxa"/>
            <w:vAlign w:val="center"/>
          </w:tcPr>
          <w:p w14:paraId="6F032609" w14:textId="77777777" w:rsidR="000F235A" w:rsidRDefault="000F235A" w:rsidP="00767716">
            <w:pPr>
              <w:pStyle w:val="TABLE-cell"/>
            </w:pPr>
            <w:r>
              <w:t>Warn AtoN malfunctioning</w:t>
            </w:r>
          </w:p>
        </w:tc>
      </w:tr>
      <w:tr w:rsidR="000F235A" w14:paraId="12070021" w14:textId="77777777" w:rsidTr="00767716">
        <w:tc>
          <w:tcPr>
            <w:tcW w:w="708" w:type="dxa"/>
            <w:vAlign w:val="center"/>
          </w:tcPr>
          <w:p w14:paraId="626C143E" w14:textId="77777777" w:rsidR="000F235A" w:rsidRDefault="000F235A" w:rsidP="00767716">
            <w:pPr>
              <w:pStyle w:val="TABLE-cell"/>
            </w:pPr>
            <w:r>
              <w:t>13</w:t>
            </w:r>
          </w:p>
        </w:tc>
        <w:tc>
          <w:tcPr>
            <w:tcW w:w="2556" w:type="dxa"/>
            <w:vAlign w:val="center"/>
          </w:tcPr>
          <w:p w14:paraId="67518103" w14:textId="77777777" w:rsidR="000F235A" w:rsidRDefault="000F235A" w:rsidP="00767716">
            <w:pPr>
              <w:pStyle w:val="TABLE-cell"/>
            </w:pPr>
            <w:r>
              <w:t>Safety related acknowledge message</w:t>
            </w:r>
          </w:p>
        </w:tc>
        <w:tc>
          <w:tcPr>
            <w:tcW w:w="2700" w:type="dxa"/>
            <w:vAlign w:val="center"/>
          </w:tcPr>
          <w:p w14:paraId="3CCF3EE9" w14:textId="77777777" w:rsidR="000F235A" w:rsidRDefault="000F235A" w:rsidP="00767716">
            <w:pPr>
              <w:pStyle w:val="TABLE-cell"/>
            </w:pPr>
            <w:r>
              <w:t>Acknowledge of addressed safety related message</w:t>
            </w:r>
          </w:p>
        </w:tc>
        <w:tc>
          <w:tcPr>
            <w:tcW w:w="2505" w:type="dxa"/>
            <w:vAlign w:val="center"/>
          </w:tcPr>
          <w:p w14:paraId="75AD3CEB" w14:textId="77777777" w:rsidR="000F235A" w:rsidRDefault="000F235A" w:rsidP="00767716">
            <w:pPr>
              <w:pStyle w:val="TABLE-cell"/>
            </w:pPr>
          </w:p>
        </w:tc>
      </w:tr>
      <w:tr w:rsidR="000F235A" w14:paraId="79A509C4" w14:textId="77777777" w:rsidTr="00767716">
        <w:tc>
          <w:tcPr>
            <w:tcW w:w="708" w:type="dxa"/>
            <w:vAlign w:val="center"/>
          </w:tcPr>
          <w:p w14:paraId="319CB619" w14:textId="77777777" w:rsidR="000F235A" w:rsidRDefault="000F235A" w:rsidP="00767716">
            <w:pPr>
              <w:pStyle w:val="TABLE-cell"/>
            </w:pPr>
            <w:r>
              <w:t>14</w:t>
            </w:r>
          </w:p>
        </w:tc>
        <w:tc>
          <w:tcPr>
            <w:tcW w:w="2556" w:type="dxa"/>
            <w:vAlign w:val="center"/>
          </w:tcPr>
          <w:p w14:paraId="6402BB31" w14:textId="77777777" w:rsidR="000F235A" w:rsidRDefault="000F235A" w:rsidP="00767716">
            <w:pPr>
              <w:pStyle w:val="TABLE-cell"/>
            </w:pPr>
            <w:r>
              <w:t>Broadcast Safety Related Message</w:t>
            </w:r>
          </w:p>
        </w:tc>
        <w:tc>
          <w:tcPr>
            <w:tcW w:w="2700" w:type="dxa"/>
            <w:vAlign w:val="center"/>
          </w:tcPr>
          <w:p w14:paraId="57D42609" w14:textId="77777777" w:rsidR="000F235A" w:rsidRDefault="000F235A" w:rsidP="00767716">
            <w:pPr>
              <w:pStyle w:val="TABLE-cell"/>
            </w:pPr>
            <w:r>
              <w:t>Safety related data for broadcast communication</w:t>
            </w:r>
          </w:p>
        </w:tc>
        <w:tc>
          <w:tcPr>
            <w:tcW w:w="2505" w:type="dxa"/>
            <w:vAlign w:val="center"/>
          </w:tcPr>
          <w:p w14:paraId="00C3FBF1" w14:textId="77777777" w:rsidR="000F235A" w:rsidRDefault="000F235A" w:rsidP="00767716">
            <w:pPr>
              <w:pStyle w:val="TABLE-cell"/>
            </w:pPr>
            <w:r>
              <w:t>Warn AtoN malfunctioning</w:t>
            </w:r>
          </w:p>
        </w:tc>
      </w:tr>
      <w:tr w:rsidR="000F235A" w14:paraId="32BA588D" w14:textId="77777777" w:rsidTr="00767716">
        <w:tc>
          <w:tcPr>
            <w:tcW w:w="708" w:type="dxa"/>
            <w:vAlign w:val="center"/>
          </w:tcPr>
          <w:p w14:paraId="4B748D67" w14:textId="77777777" w:rsidR="000F235A" w:rsidRDefault="000F235A" w:rsidP="00767716">
            <w:pPr>
              <w:pStyle w:val="TABLE-cell"/>
            </w:pPr>
            <w:r>
              <w:t>25</w:t>
            </w:r>
          </w:p>
        </w:tc>
        <w:tc>
          <w:tcPr>
            <w:tcW w:w="2556" w:type="dxa"/>
            <w:vAlign w:val="center"/>
          </w:tcPr>
          <w:p w14:paraId="51618EB2" w14:textId="77777777" w:rsidR="000F235A" w:rsidRDefault="000F235A" w:rsidP="00767716">
            <w:pPr>
              <w:pStyle w:val="TABLE-cell"/>
            </w:pPr>
            <w:r>
              <w:t>Single slot binary message</w:t>
            </w:r>
          </w:p>
        </w:tc>
        <w:tc>
          <w:tcPr>
            <w:tcW w:w="2700" w:type="dxa"/>
            <w:vAlign w:val="center"/>
          </w:tcPr>
          <w:p w14:paraId="26AC1A2F" w14:textId="77777777" w:rsidR="000F235A" w:rsidRDefault="000F235A" w:rsidP="00767716">
            <w:pPr>
              <w:pStyle w:val="TABLE-cell"/>
            </w:pPr>
            <w:r>
              <w:t>Binary data for addressed or broadcast communication</w:t>
            </w:r>
          </w:p>
        </w:tc>
        <w:tc>
          <w:tcPr>
            <w:tcW w:w="2505" w:type="dxa"/>
            <w:vAlign w:val="center"/>
          </w:tcPr>
          <w:p w14:paraId="3375368C" w14:textId="77777777" w:rsidR="000F235A" w:rsidRDefault="000F235A" w:rsidP="00767716">
            <w:pPr>
              <w:pStyle w:val="TABLE-cell"/>
            </w:pPr>
            <w:r>
              <w:t>Status report</w:t>
            </w:r>
          </w:p>
        </w:tc>
      </w:tr>
    </w:tbl>
    <w:p w14:paraId="31E3DBD6" w14:textId="77777777" w:rsidR="000F235A" w:rsidRDefault="000F235A" w:rsidP="00FE293B">
      <w:pPr>
        <w:pStyle w:val="BodyText"/>
      </w:pPr>
    </w:p>
    <w:p w14:paraId="0D756694" w14:textId="77777777" w:rsidR="000F235A" w:rsidRDefault="000F235A" w:rsidP="00FE293B">
      <w:pPr>
        <w:pStyle w:val="BodyText"/>
      </w:pPr>
      <w:r>
        <w:t>Refer to IEC62320-2.</w:t>
      </w:r>
    </w:p>
    <w:p w14:paraId="6BECFA54" w14:textId="77777777" w:rsidR="000F235A" w:rsidRDefault="000F235A" w:rsidP="00FE293B">
      <w:pPr>
        <w:pStyle w:val="BodyText"/>
      </w:pPr>
      <w:r w:rsidRPr="00103328">
        <w:t>Note that Messages 6, 8, 25, and 26 are now referred to as Application Specific Messages (ASM).</w:t>
      </w:r>
    </w:p>
    <w:p w14:paraId="7D4C5C0D" w14:textId="77777777" w:rsidR="000F235A" w:rsidRPr="00103328" w:rsidRDefault="000F235A" w:rsidP="0099310E">
      <w:pPr>
        <w:pStyle w:val="Heading2"/>
      </w:pPr>
      <w:bookmarkStart w:id="24" w:name="_Toc403651772"/>
      <w:r w:rsidRPr="00103328">
        <w:t>Message 6</w:t>
      </w:r>
      <w:bookmarkEnd w:id="24"/>
    </w:p>
    <w:p w14:paraId="75746285" w14:textId="77777777" w:rsidR="000F235A" w:rsidRPr="00767716" w:rsidRDefault="000F235A" w:rsidP="00767716">
      <w:pPr>
        <w:pStyle w:val="BodyText"/>
      </w:pPr>
      <w:r w:rsidRPr="00767716">
        <w:t>Message 6, Addressed Binary Message, can be employed by an AIS AtoN for sending AtoN status reports to the competent authority responsible for the AtoN.  Useful data includes those for battery, lantern status, and solar power system charging current.  The benefits for the competent authority include knowledge of equipment status, opportunity for preventative maintenance, early notification of faults, and ultimately increased availability.  Such performance information can be fed back into the design process for AtoN systems.</w:t>
      </w:r>
      <w:r>
        <w:t xml:space="preserve"> </w:t>
      </w:r>
      <w:r w:rsidR="00836F3F">
        <w:t xml:space="preserve"> </w:t>
      </w:r>
      <w:r>
        <w:t>Refer to ANNEX C for examples of Message 6 for AtoN monitoring.</w:t>
      </w:r>
    </w:p>
    <w:p w14:paraId="0CF475A4" w14:textId="77777777" w:rsidR="000F235A" w:rsidRPr="00103328" w:rsidRDefault="000F235A" w:rsidP="00767716">
      <w:pPr>
        <w:pStyle w:val="Heading2"/>
        <w:tabs>
          <w:tab w:val="clear" w:pos="1440"/>
        </w:tabs>
      </w:pPr>
      <w:bookmarkStart w:id="25" w:name="_Toc403651773"/>
      <w:r w:rsidRPr="00103328">
        <w:t>Message 8</w:t>
      </w:r>
      <w:bookmarkEnd w:id="25"/>
    </w:p>
    <w:p w14:paraId="1951C8A8" w14:textId="2010A050" w:rsidR="000F235A" w:rsidRPr="00767716" w:rsidRDefault="000F235A" w:rsidP="00767716">
      <w:pPr>
        <w:pStyle w:val="BodyText"/>
      </w:pPr>
      <w:r w:rsidRPr="00767716">
        <w:t xml:space="preserve">Message 8 is a binary broadcast message.  IMO has published a limited list of Message 8, Application Specific Messages, for international use (SN.1/Circ.289).  Competent authorities may use other Message 8 formats on a regional basis. </w:t>
      </w:r>
    </w:p>
    <w:p w14:paraId="718B91B8" w14:textId="77777777" w:rsidR="000F235A" w:rsidRPr="00767716" w:rsidRDefault="000F235A" w:rsidP="00767716">
      <w:pPr>
        <w:pStyle w:val="BodyText"/>
      </w:pPr>
      <w:r w:rsidRPr="00767716">
        <w:t>As an example, among the list of IMO Application Specific Messages is a message for meteorological and hydrological data.  Sensors on the AtoN provide this data to the AIS AtoN Station, which in turn broadcasts this Message 8.</w:t>
      </w:r>
    </w:p>
    <w:p w14:paraId="126244FF" w14:textId="77777777" w:rsidR="000F235A" w:rsidRPr="00DD168D" w:rsidRDefault="000F235A" w:rsidP="00767716">
      <w:pPr>
        <w:pStyle w:val="Heading2"/>
        <w:tabs>
          <w:tab w:val="clear" w:pos="1440"/>
        </w:tabs>
      </w:pPr>
      <w:bookmarkStart w:id="26" w:name="_Toc403651774"/>
      <w:r w:rsidRPr="00DD168D">
        <w:t>Message 25</w:t>
      </w:r>
      <w:bookmarkEnd w:id="26"/>
    </w:p>
    <w:p w14:paraId="5EFD9592" w14:textId="77777777" w:rsidR="000F235A" w:rsidRPr="00767716" w:rsidRDefault="000F235A" w:rsidP="00767716">
      <w:pPr>
        <w:pStyle w:val="BodyText"/>
      </w:pPr>
      <w:r w:rsidRPr="00767716">
        <w:t>Message 25 is a single slot binary message that can</w:t>
      </w:r>
      <w:r w:rsidR="006D02F7">
        <w:t>,</w:t>
      </w:r>
      <w:r w:rsidRPr="00767716">
        <w:t xml:space="preserve"> for example</w:t>
      </w:r>
      <w:r w:rsidR="006D02F7">
        <w:t>,</w:t>
      </w:r>
      <w:r w:rsidRPr="00767716">
        <w:t xml:space="preserve"> be used to send encrypted configuration data.  See IEC 62320-2 for further details.</w:t>
      </w:r>
    </w:p>
    <w:p w14:paraId="415FDEF3" w14:textId="77777777" w:rsidR="000F235A" w:rsidRDefault="000F235A" w:rsidP="00767716">
      <w:pPr>
        <w:pStyle w:val="Heading2"/>
        <w:tabs>
          <w:tab w:val="clear" w:pos="1440"/>
        </w:tabs>
      </w:pPr>
      <w:bookmarkStart w:id="27" w:name="_Toc403651775"/>
      <w:r>
        <w:lastRenderedPageBreak/>
        <w:t>Message 26</w:t>
      </w:r>
      <w:bookmarkEnd w:id="27"/>
    </w:p>
    <w:p w14:paraId="15F8F31C" w14:textId="77777777" w:rsidR="000F235A" w:rsidRDefault="000F235A" w:rsidP="00FE293B">
      <w:pPr>
        <w:pStyle w:val="BodyText"/>
      </w:pPr>
      <w:r w:rsidRPr="00767716">
        <w:t>Message 26 may also be received, processed, and transmitted by an AIS AtoN station.  Note that this message is not included in IEC62320-2.</w:t>
      </w:r>
    </w:p>
    <w:p w14:paraId="0A93430E" w14:textId="77777777" w:rsidR="000F235A" w:rsidRPr="00767716" w:rsidRDefault="000F235A" w:rsidP="00767716">
      <w:pPr>
        <w:pStyle w:val="Heading2"/>
        <w:tabs>
          <w:tab w:val="clear" w:pos="1440"/>
        </w:tabs>
      </w:pPr>
      <w:bookmarkStart w:id="28" w:name="_Toc403651776"/>
      <w:r>
        <w:t>Overall</w:t>
      </w:r>
      <w:bookmarkEnd w:id="28"/>
    </w:p>
    <w:p w14:paraId="4E80274F" w14:textId="77777777" w:rsidR="000F235A" w:rsidRPr="00DD168D" w:rsidRDefault="000F235A" w:rsidP="00FE293B">
      <w:pPr>
        <w:pStyle w:val="BodyText"/>
      </w:pPr>
      <w:r>
        <w:t xml:space="preserve">IALA maintains a register of regional Application Specific Messages. </w:t>
      </w:r>
      <w:r w:rsidR="00D43B88">
        <w:t xml:space="preserve"> </w:t>
      </w:r>
      <w:r>
        <w:t xml:space="preserve">The purpose of this register is harmonisation. </w:t>
      </w:r>
      <w:r w:rsidR="00836F3F">
        <w:t xml:space="preserve"> </w:t>
      </w:r>
      <w:r>
        <w:t xml:space="preserve">The register accepts information on Messages 6, 8, 25, and 26. Go to </w:t>
      </w:r>
      <w:hyperlink r:id="rId13" w:history="1">
        <w:r w:rsidRPr="00B52654">
          <w:rPr>
            <w:rStyle w:val="Hyperlink"/>
            <w:rFonts w:cs="Calibri"/>
          </w:rPr>
          <w:t>www.iala-aism.org</w:t>
        </w:r>
      </w:hyperlink>
      <w:r>
        <w:t>.</w:t>
      </w:r>
    </w:p>
    <w:p w14:paraId="2570D685" w14:textId="77777777" w:rsidR="000F235A" w:rsidRDefault="000F235A" w:rsidP="00FE293B">
      <w:pPr>
        <w:pStyle w:val="BodyText"/>
      </w:pPr>
      <w:r>
        <w:t>AIS may be applied to both floating and fixed AtoN, and more than one AIS message format may be transmitted as noted above.  The competent authority for the AtoN has an obligation to verify the broadcast information and the correct operation of the AIS AtoN Station.</w:t>
      </w:r>
    </w:p>
    <w:p w14:paraId="74E27777" w14:textId="77777777" w:rsidR="000F235A" w:rsidRPr="00DD168D" w:rsidRDefault="000F235A" w:rsidP="00DD168D">
      <w:pPr>
        <w:pStyle w:val="Heading1"/>
      </w:pPr>
      <w:bookmarkStart w:id="29" w:name="_Toc288028516"/>
      <w:bookmarkStart w:id="30" w:name="_Toc403651777"/>
      <w:r w:rsidRPr="00DD168D">
        <w:t>Implementation</w:t>
      </w:r>
      <w:bookmarkEnd w:id="29"/>
      <w:bookmarkEnd w:id="30"/>
    </w:p>
    <w:p w14:paraId="2F0E178D" w14:textId="77777777" w:rsidR="000F235A" w:rsidRDefault="000F235A" w:rsidP="00DD168D">
      <w:pPr>
        <w:pStyle w:val="Heading2"/>
        <w:tabs>
          <w:tab w:val="clear" w:pos="1440"/>
        </w:tabs>
      </w:pPr>
      <w:bookmarkStart w:id="31" w:name="_Toc288028517"/>
      <w:bookmarkStart w:id="32" w:name="_Toc403651778"/>
      <w:r>
        <w:t>AIS AtoN service availability definition</w:t>
      </w:r>
      <w:bookmarkEnd w:id="31"/>
      <w:bookmarkEnd w:id="32"/>
    </w:p>
    <w:p w14:paraId="4AAA57DC" w14:textId="77777777" w:rsidR="000F235A" w:rsidRDefault="000F235A" w:rsidP="00DD168D">
      <w:pPr>
        <w:pStyle w:val="BodyText"/>
      </w:pPr>
      <w:r>
        <w:t>The recommended AIS AtoN service availability definition is as follows:</w:t>
      </w:r>
    </w:p>
    <w:p w14:paraId="03F97262" w14:textId="77777777" w:rsidR="000F235A" w:rsidRPr="0099310E" w:rsidRDefault="000F235A" w:rsidP="0099310E">
      <w:pPr>
        <w:pStyle w:val="IALABodyText"/>
        <w:jc w:val="both"/>
        <w:rPr>
          <w:rFonts w:ascii="Arial" w:hAnsi="Arial" w:cs="Arial"/>
          <w:i/>
        </w:rPr>
      </w:pPr>
      <w:r w:rsidRPr="0099310E">
        <w:rPr>
          <w:rFonts w:ascii="Arial" w:hAnsi="Arial" w:cs="Arial"/>
          <w:i/>
        </w:rPr>
        <w:t xml:space="preserve">The AIS AtoN service shall have a service availability corresponding to IALA Category 1, 2, or 3 (depending on the importance of </w:t>
      </w:r>
      <w:r w:rsidR="006D02F7">
        <w:rPr>
          <w:rFonts w:ascii="Arial" w:hAnsi="Arial" w:cs="Arial"/>
          <w:i/>
        </w:rPr>
        <w:t xml:space="preserve">the </w:t>
      </w:r>
      <w:r w:rsidRPr="0099310E">
        <w:rPr>
          <w:rFonts w:ascii="Arial" w:hAnsi="Arial" w:cs="Arial"/>
          <w:i/>
        </w:rPr>
        <w:t>AtoN) for the intended transmissions. Normal AIS AtoN operation is the transmission of the following correct information in Message 21:</w:t>
      </w:r>
    </w:p>
    <w:p w14:paraId="13A5DCD1" w14:textId="77777777" w:rsidR="000F235A" w:rsidRPr="00DD168D" w:rsidRDefault="000F235A" w:rsidP="00DD168D">
      <w:pPr>
        <w:pStyle w:val="Bullet1"/>
        <w:rPr>
          <w:i/>
        </w:rPr>
      </w:pPr>
      <w:r w:rsidRPr="00DD168D">
        <w:rPr>
          <w:i/>
        </w:rPr>
        <w:t>The type of AtoN</w:t>
      </w:r>
      <w:r w:rsidR="00836F3F">
        <w:rPr>
          <w:i/>
        </w:rPr>
        <w:t>;</w:t>
      </w:r>
    </w:p>
    <w:p w14:paraId="5D14EEC7" w14:textId="77777777" w:rsidR="000F235A" w:rsidRPr="00DD168D" w:rsidRDefault="000F235A" w:rsidP="00DD168D">
      <w:pPr>
        <w:pStyle w:val="Bullet1"/>
        <w:rPr>
          <w:i/>
        </w:rPr>
      </w:pPr>
      <w:r w:rsidRPr="00DD168D">
        <w:rPr>
          <w:i/>
        </w:rPr>
        <w:t>The name of the AtoN</w:t>
      </w:r>
      <w:r w:rsidR="00836F3F">
        <w:rPr>
          <w:i/>
        </w:rPr>
        <w:t>;</w:t>
      </w:r>
    </w:p>
    <w:p w14:paraId="0719329F" w14:textId="77777777" w:rsidR="000F235A" w:rsidRPr="00DD168D" w:rsidRDefault="000F235A" w:rsidP="00DD168D">
      <w:pPr>
        <w:pStyle w:val="Bullet1"/>
        <w:rPr>
          <w:i/>
        </w:rPr>
      </w:pPr>
      <w:r w:rsidRPr="00DD168D">
        <w:rPr>
          <w:i/>
        </w:rPr>
        <w:t>A valid 2D position of the AtoN within the accuracy indicated by the position accuracy indicator</w:t>
      </w:r>
      <w:r w:rsidR="00836F3F">
        <w:rPr>
          <w:i/>
        </w:rPr>
        <w:t>;</w:t>
      </w:r>
    </w:p>
    <w:p w14:paraId="6CB7A792" w14:textId="77777777" w:rsidR="000F235A" w:rsidRPr="00DD168D" w:rsidRDefault="000F235A" w:rsidP="00DD168D">
      <w:pPr>
        <w:pStyle w:val="Bullet1"/>
        <w:rPr>
          <w:i/>
        </w:rPr>
      </w:pPr>
      <w:r w:rsidRPr="00DD168D">
        <w:rPr>
          <w:i/>
        </w:rPr>
        <w:t>A position accuracy indicator</w:t>
      </w:r>
      <w:r w:rsidR="00836F3F">
        <w:rPr>
          <w:i/>
        </w:rPr>
        <w:t>;</w:t>
      </w:r>
    </w:p>
    <w:p w14:paraId="5CA47383" w14:textId="77777777" w:rsidR="000F235A" w:rsidRPr="00DD168D" w:rsidRDefault="000F235A" w:rsidP="00DD168D">
      <w:pPr>
        <w:pStyle w:val="Bullet1"/>
        <w:rPr>
          <w:i/>
        </w:rPr>
      </w:pPr>
      <w:r w:rsidRPr="00DD168D">
        <w:rPr>
          <w:i/>
        </w:rPr>
        <w:t>Type of position fixing device</w:t>
      </w:r>
      <w:r w:rsidR="00836F3F">
        <w:rPr>
          <w:i/>
        </w:rPr>
        <w:t>;</w:t>
      </w:r>
    </w:p>
    <w:p w14:paraId="2BF062F3" w14:textId="77777777" w:rsidR="000F235A" w:rsidRPr="00DD168D" w:rsidRDefault="000F235A" w:rsidP="00DD168D">
      <w:pPr>
        <w:pStyle w:val="Bullet1"/>
        <w:rPr>
          <w:i/>
        </w:rPr>
      </w:pPr>
      <w:r w:rsidRPr="00DD168D">
        <w:rPr>
          <w:i/>
        </w:rPr>
        <w:t>Off position indicator</w:t>
      </w:r>
      <w:r w:rsidR="00836F3F">
        <w:rPr>
          <w:i/>
        </w:rPr>
        <w:t>;</w:t>
      </w:r>
    </w:p>
    <w:p w14:paraId="4010CF81" w14:textId="77777777" w:rsidR="000F235A" w:rsidRPr="00DD168D" w:rsidRDefault="000F235A" w:rsidP="00DD168D">
      <w:pPr>
        <w:pStyle w:val="Bullet1"/>
        <w:rPr>
          <w:i/>
        </w:rPr>
      </w:pPr>
      <w:r w:rsidRPr="00DD168D">
        <w:rPr>
          <w:i/>
        </w:rPr>
        <w:t>Time stamp</w:t>
      </w:r>
      <w:r w:rsidR="00836F3F">
        <w:rPr>
          <w:i/>
        </w:rPr>
        <w:t>;</w:t>
      </w:r>
    </w:p>
    <w:p w14:paraId="5FF56FCA" w14:textId="77777777" w:rsidR="000F235A" w:rsidRPr="00DD168D" w:rsidRDefault="000F235A" w:rsidP="00DD168D">
      <w:pPr>
        <w:pStyle w:val="Bullet1"/>
        <w:rPr>
          <w:i/>
        </w:rPr>
      </w:pPr>
      <w:r w:rsidRPr="00DD168D">
        <w:rPr>
          <w:i/>
        </w:rPr>
        <w:t>Dimensions of the AtoN and reference positions</w:t>
      </w:r>
      <w:r w:rsidR="00836F3F">
        <w:rPr>
          <w:i/>
        </w:rPr>
        <w:t>;</w:t>
      </w:r>
    </w:p>
    <w:p w14:paraId="65CE6FBF" w14:textId="77777777" w:rsidR="000F235A" w:rsidRPr="00DD168D" w:rsidRDefault="000F235A" w:rsidP="00DD168D">
      <w:pPr>
        <w:pStyle w:val="Bullet1"/>
        <w:rPr>
          <w:i/>
        </w:rPr>
      </w:pPr>
      <w:r w:rsidRPr="00DD168D">
        <w:rPr>
          <w:i/>
        </w:rPr>
        <w:t>Virtual AtoN flag</w:t>
      </w:r>
      <w:r w:rsidR="00836F3F">
        <w:rPr>
          <w:i/>
        </w:rPr>
        <w:t>;</w:t>
      </w:r>
    </w:p>
    <w:p w14:paraId="3BA1EAA6" w14:textId="77777777" w:rsidR="000F235A" w:rsidRPr="00DD168D" w:rsidRDefault="000F235A" w:rsidP="00DD168D">
      <w:pPr>
        <w:pStyle w:val="Bullet1"/>
        <w:rPr>
          <w:i/>
        </w:rPr>
      </w:pPr>
      <w:r w:rsidRPr="00DD168D">
        <w:rPr>
          <w:i/>
        </w:rPr>
        <w:t>RAIM flag.</w:t>
      </w:r>
    </w:p>
    <w:p w14:paraId="4DB3AA3C" w14:textId="784A185E" w:rsidR="000F235A" w:rsidRPr="00767716" w:rsidRDefault="000F235A" w:rsidP="00DD168D">
      <w:pPr>
        <w:pStyle w:val="BodyText"/>
        <w:rPr>
          <w:i/>
        </w:rPr>
      </w:pPr>
      <w:r w:rsidRPr="00767716">
        <w:rPr>
          <w:i/>
        </w:rPr>
        <w:t>The AIS AtoN transmissions containing the AtoN information shall have a signal level of greater than or equal to –107dBm when measured at the air-antenna interface of the user’s receiver</w:t>
      </w:r>
      <w:r w:rsidR="004B01DC">
        <w:rPr>
          <w:i/>
        </w:rPr>
        <w:t>[</w:t>
      </w:r>
      <w:r w:rsidRPr="00767716">
        <w:rPr>
          <w:i/>
          <w:vertAlign w:val="superscript"/>
        </w:rPr>
        <w:t>2</w:t>
      </w:r>
      <w:r w:rsidR="004B01DC">
        <w:rPr>
          <w:i/>
          <w:vertAlign w:val="superscript"/>
        </w:rPr>
        <w:t>]</w:t>
      </w:r>
      <w:r w:rsidRPr="00767716">
        <w:rPr>
          <w:i/>
        </w:rPr>
        <w:t xml:space="preserve"> within the following coverage areas:</w:t>
      </w:r>
    </w:p>
    <w:p w14:paraId="0096A807" w14:textId="77777777" w:rsidR="000F235A" w:rsidRPr="00DD168D" w:rsidRDefault="000F235A" w:rsidP="00DD168D">
      <w:pPr>
        <w:pStyle w:val="Bullet1"/>
        <w:rPr>
          <w:i/>
        </w:rPr>
      </w:pPr>
      <w:r w:rsidRPr="00DD168D">
        <w:rPr>
          <w:i/>
        </w:rPr>
        <w:t>5-10 NM. of the AIS AtoN for floating AtoN depending on height of AtoN</w:t>
      </w:r>
      <w:r w:rsidR="00836F3F">
        <w:rPr>
          <w:i/>
        </w:rPr>
        <w:t>;</w:t>
      </w:r>
    </w:p>
    <w:p w14:paraId="2EB8BB0F" w14:textId="77777777" w:rsidR="000F235A" w:rsidRPr="00DD168D" w:rsidRDefault="000F235A" w:rsidP="00DD168D">
      <w:pPr>
        <w:pStyle w:val="Bullet1"/>
        <w:rPr>
          <w:i/>
        </w:rPr>
      </w:pPr>
      <w:r w:rsidRPr="00DD168D">
        <w:rPr>
          <w:i/>
        </w:rPr>
        <w:t>10-25 NM.</w:t>
      </w:r>
      <w:r>
        <w:rPr>
          <w:i/>
        </w:rPr>
        <w:t xml:space="preserve"> of the AIS AtoN for fixed AtoN</w:t>
      </w:r>
      <w:r w:rsidRPr="00DD168D">
        <w:rPr>
          <w:i/>
        </w:rPr>
        <w:t xml:space="preserve"> depending of height of AtoN.</w:t>
      </w:r>
    </w:p>
    <w:p w14:paraId="7FECEFDC" w14:textId="77777777" w:rsidR="000F235A" w:rsidRPr="00432F11" w:rsidRDefault="000F235A" w:rsidP="00DD168D">
      <w:pPr>
        <w:pStyle w:val="BodyText"/>
      </w:pPr>
      <w:r w:rsidRPr="00432F11">
        <w:t>Note that the service availability shall be calculated as a 3 year rolling average for all AIS AtoN.</w:t>
      </w:r>
    </w:p>
    <w:p w14:paraId="3FBAC637" w14:textId="77777777" w:rsidR="000F235A" w:rsidRDefault="000F235A" w:rsidP="00DD168D">
      <w:pPr>
        <w:pStyle w:val="BodyText"/>
      </w:pPr>
      <w:r w:rsidRPr="00432F11">
        <w:t>Expected signal strength can be computed for a suitable measuring point using standard propagation calculations.</w:t>
      </w:r>
    </w:p>
    <w:p w14:paraId="7B5314CD" w14:textId="77777777" w:rsidR="000F235A" w:rsidRDefault="004E72F3" w:rsidP="00DD168D">
      <w:pPr>
        <w:pStyle w:val="Heading2"/>
        <w:tabs>
          <w:tab w:val="clear" w:pos="1440"/>
        </w:tabs>
      </w:pPr>
      <w:bookmarkStart w:id="33" w:name="_Toc288028518"/>
      <w:bookmarkStart w:id="34" w:name="_Toc403651779"/>
      <w:r>
        <w:t>Physica</w:t>
      </w:r>
      <w:r w:rsidR="00BD2851">
        <w:t>l (Real)</w:t>
      </w:r>
      <w:r w:rsidR="000F235A">
        <w:t>, Synthetic, and Virtual AIS AtoN</w:t>
      </w:r>
      <w:bookmarkEnd w:id="33"/>
      <w:bookmarkEnd w:id="34"/>
    </w:p>
    <w:p w14:paraId="3D520119" w14:textId="77777777" w:rsidR="000F235A" w:rsidRPr="00DD168D" w:rsidRDefault="000F235A" w:rsidP="00DD168D">
      <w:pPr>
        <w:pStyle w:val="BodyText"/>
      </w:pPr>
      <w:r w:rsidRPr="00DD168D">
        <w:t xml:space="preserve">An AIS AtoN can be implemented in three ways, </w:t>
      </w:r>
      <w:r w:rsidR="0091127B">
        <w:t>Physical</w:t>
      </w:r>
      <w:r w:rsidR="00BD2851">
        <w:t xml:space="preserve"> (Real)</w:t>
      </w:r>
      <w:r w:rsidRPr="00DD168D">
        <w:t>, Synthetic, and Virtual.</w:t>
      </w:r>
      <w:r w:rsidR="006E3BD2">
        <w:t xml:space="preserve"> </w:t>
      </w:r>
      <w:r w:rsidR="00313A0F">
        <w:t xml:space="preserve">These will all appear on a shipborne navigation display complying with IEC 62288 series </w:t>
      </w:r>
      <w:r w:rsidR="0091127B">
        <w:t>documentation. To</w:t>
      </w:r>
      <w:r w:rsidR="006E3BD2">
        <w:t xml:space="preserve"> gain maximum benefit from AIS AtoN, it is necessary to ensure that they are appropriately charted.</w:t>
      </w:r>
      <w:r w:rsidR="00313A0F">
        <w:t xml:space="preserve"> </w:t>
      </w:r>
    </w:p>
    <w:p w14:paraId="0E00E30B" w14:textId="77777777" w:rsidR="000F235A" w:rsidRDefault="004E72F3" w:rsidP="00DD168D">
      <w:pPr>
        <w:pStyle w:val="Heading3"/>
      </w:pPr>
      <w:bookmarkStart w:id="35" w:name="_Toc403651780"/>
      <w:r>
        <w:t>Physical</w:t>
      </w:r>
      <w:r w:rsidR="00BD2851">
        <w:t xml:space="preserve"> (Real)</w:t>
      </w:r>
      <w:r>
        <w:t xml:space="preserve"> </w:t>
      </w:r>
      <w:r w:rsidR="000F235A">
        <w:t>AIS AtoN</w:t>
      </w:r>
      <w:bookmarkEnd w:id="35"/>
    </w:p>
    <w:p w14:paraId="5312D0FF" w14:textId="77777777" w:rsidR="000F235A" w:rsidRDefault="000F235A" w:rsidP="00FE293B">
      <w:pPr>
        <w:pStyle w:val="BodyText"/>
      </w:pPr>
      <w:r>
        <w:t xml:space="preserve">A </w:t>
      </w:r>
      <w:r w:rsidR="004E72F3">
        <w:t xml:space="preserve">Physical </w:t>
      </w:r>
      <w:r>
        <w:t>AIS AtoN Station is an AIS station located on an AtoN that physically exists.</w:t>
      </w:r>
    </w:p>
    <w:p w14:paraId="13E8A2BA" w14:textId="77777777" w:rsidR="000F235A" w:rsidRDefault="000F235A" w:rsidP="00DD168D">
      <w:pPr>
        <w:pStyle w:val="Heading3"/>
      </w:pPr>
      <w:bookmarkStart w:id="36" w:name="_Toc403651781"/>
      <w:r>
        <w:lastRenderedPageBreak/>
        <w:t>Synthetic AIS AtoN</w:t>
      </w:r>
      <w:bookmarkEnd w:id="36"/>
    </w:p>
    <w:p w14:paraId="5EB7761C" w14:textId="77777777" w:rsidR="000F235A" w:rsidRPr="00DD168D" w:rsidRDefault="000F235A" w:rsidP="00DD168D">
      <w:pPr>
        <w:pStyle w:val="BodyText"/>
      </w:pPr>
      <w:r w:rsidRPr="00DD168D">
        <w:t>A Synthetic AIS AtoN is where Message 21 is transmitted from an AIS station</w:t>
      </w:r>
      <w:r>
        <w:t xml:space="preserve"> located remotely from the AtoN.</w:t>
      </w:r>
      <w:r w:rsidR="006E3BD2">
        <w:t xml:space="preserve"> </w:t>
      </w:r>
      <w:r w:rsidR="00943E86">
        <w:t xml:space="preserve">A synthetic AtoN will be charted as per a physical </w:t>
      </w:r>
      <w:r w:rsidR="00313A0F">
        <w:t xml:space="preserve">AIS </w:t>
      </w:r>
      <w:r w:rsidR="00943E86">
        <w:t>AtoN.</w:t>
      </w:r>
    </w:p>
    <w:p w14:paraId="3F3B0762" w14:textId="77777777" w:rsidR="000F235A" w:rsidRPr="00DD168D" w:rsidRDefault="000F235A" w:rsidP="00DD168D">
      <w:pPr>
        <w:pStyle w:val="BodyText"/>
      </w:pPr>
      <w:r w:rsidRPr="00DD168D">
        <w:t xml:space="preserve">IEC62320-2 states that </w:t>
      </w:r>
      <w:r w:rsidR="00836F3F">
        <w:t>‘</w:t>
      </w:r>
      <w:r w:rsidRPr="00DD168D">
        <w:t>for Synthetic AIS AtoN messages, the repeat indicator field shall be set to 1, 2, or 3 to signify that the message is transmitted from a position other than that provided in the message</w:t>
      </w:r>
      <w:r w:rsidR="00D43B88">
        <w:t>’</w:t>
      </w:r>
      <w:r w:rsidRPr="00DD168D">
        <w:t>.</w:t>
      </w:r>
    </w:p>
    <w:p w14:paraId="56971411" w14:textId="0198A586" w:rsidR="005C072D" w:rsidRDefault="008D36F5" w:rsidP="00661828">
      <w:pPr>
        <w:pStyle w:val="BodyText"/>
      </w:pPr>
      <w:r w:rsidRPr="008D36F5">
        <w:t>The use of synthetic AIS AtoN is primarily to augment monitored physical AtoN</w:t>
      </w:r>
      <w:r w:rsidR="00A6746F">
        <w:t xml:space="preserve">, however </w:t>
      </w:r>
      <w:r>
        <w:t>synthetic AIS AtoN</w:t>
      </w:r>
      <w:r w:rsidR="00A6746F">
        <w:t xml:space="preserve"> may also be used to augment unmonitored</w:t>
      </w:r>
      <w:r w:rsidR="005C072D">
        <w:t xml:space="preserve"> </w:t>
      </w:r>
      <w:r w:rsidR="007A3203">
        <w:t xml:space="preserve">fixed </w:t>
      </w:r>
      <w:r w:rsidR="005C072D">
        <w:t>AtoN. In th</w:t>
      </w:r>
      <w:r w:rsidR="00CD295C">
        <w:t>e latter</w:t>
      </w:r>
      <w:r w:rsidR="005C072D">
        <w:t xml:space="preserve"> case</w:t>
      </w:r>
      <w:r w:rsidR="00CD295C">
        <w:t>,</w:t>
      </w:r>
      <w:r w:rsidR="005C072D">
        <w:t xml:space="preserve"> </w:t>
      </w:r>
      <w:r w:rsidR="000F235A" w:rsidRPr="00DD168D">
        <w:t>the integrity of the Message 21</w:t>
      </w:r>
      <w:r w:rsidR="005C072D">
        <w:t xml:space="preserve"> cannot be assured, </w:t>
      </w:r>
      <w:r w:rsidR="00CD295C">
        <w:t>thus</w:t>
      </w:r>
      <w:r w:rsidR="005C072D">
        <w:t xml:space="preserve"> the ‘AtoN status’ parameter should be set to ‘default’.</w:t>
      </w:r>
    </w:p>
    <w:p w14:paraId="7CE9A55E" w14:textId="77777777" w:rsidR="00A6746F" w:rsidRPr="00A6746F" w:rsidRDefault="000F235A" w:rsidP="00A6746F">
      <w:pPr>
        <w:pStyle w:val="Heading3"/>
      </w:pPr>
      <w:bookmarkStart w:id="37" w:name="_Toc403651782"/>
      <w:r>
        <w:t>Virtual AIS AtoN</w:t>
      </w:r>
      <w:bookmarkEnd w:id="37"/>
    </w:p>
    <w:p w14:paraId="2A79F525" w14:textId="77777777" w:rsidR="00313A0F" w:rsidRPr="00DD168D" w:rsidRDefault="00CA193B" w:rsidP="00313A0F">
      <w:pPr>
        <w:pStyle w:val="BodyText"/>
      </w:pPr>
      <w:r>
        <w:t>A Virtual AIS AtoN does not physically exist, but is a digital information object</w:t>
      </w:r>
      <w:r w:rsidR="009B7794">
        <w:t>,</w:t>
      </w:r>
      <w:r>
        <w:t xml:space="preserve"> promulgated by an authorised service provider, that can be presented on navigational display systems. </w:t>
      </w:r>
      <w:r w:rsidR="000F235A" w:rsidRPr="00DD168D">
        <w:t>A Virtual AIS AtoN is transmitted as a Message 21 for an AtoN that does not physically exist.</w:t>
      </w:r>
      <w:r w:rsidR="00313A0F" w:rsidRPr="00313A0F">
        <w:t xml:space="preserve"> </w:t>
      </w:r>
      <w:r w:rsidR="00313A0F" w:rsidRPr="00DD168D">
        <w:t>A base station or AtoN station</w:t>
      </w:r>
      <w:r w:rsidR="00313A0F">
        <w:t xml:space="preserve"> would broadcast this message.</w:t>
      </w:r>
    </w:p>
    <w:p w14:paraId="23BE58CC" w14:textId="77777777" w:rsidR="006E3BD2" w:rsidRPr="00DD168D" w:rsidRDefault="006E3BD2" w:rsidP="006E3BD2">
      <w:pPr>
        <w:pStyle w:val="BodyText"/>
      </w:pPr>
      <w:r w:rsidRPr="00DD168D">
        <w:t xml:space="preserve">For </w:t>
      </w:r>
      <w:r w:rsidR="00CA193B">
        <w:t xml:space="preserve">further information on the use of </w:t>
      </w:r>
      <w:r w:rsidRPr="00DD168D">
        <w:t>Virtual AIS AtoN</w:t>
      </w:r>
      <w:r w:rsidR="00313A0F">
        <w:t>,</w:t>
      </w:r>
      <w:r w:rsidRPr="00DD168D">
        <w:t xml:space="preserve"> reference should be made to IALA Recommendation O-143, and to IALA Guideline 1081.</w:t>
      </w:r>
      <w:r w:rsidR="00313A0F">
        <w:t xml:space="preserve"> </w:t>
      </w:r>
    </w:p>
    <w:p w14:paraId="5861411B" w14:textId="77777777" w:rsidR="009E3E45" w:rsidRDefault="000F235A">
      <w:pPr>
        <w:pStyle w:val="BodyText"/>
      </w:pPr>
      <w:r w:rsidRPr="00DD168D">
        <w:t xml:space="preserve">When a Virtual AIS AtoN is used, the </w:t>
      </w:r>
      <w:r w:rsidR="00836F3F">
        <w:t>‘</w:t>
      </w:r>
      <w:r w:rsidRPr="00DD168D">
        <w:t>Virtual AtoN Flag</w:t>
      </w:r>
      <w:r w:rsidR="00836F3F">
        <w:t>’</w:t>
      </w:r>
      <w:r w:rsidRPr="00DD168D">
        <w:t xml:space="preserve"> in Message 21 would be set to 1, to clearly identi</w:t>
      </w:r>
      <w:r>
        <w:t>fy this as a Virtual AIS AtoN</w:t>
      </w:r>
      <w:r w:rsidR="00313A0F">
        <w:t xml:space="preserve"> in </w:t>
      </w:r>
      <w:r w:rsidR="009B7794">
        <w:t xml:space="preserve">navigation </w:t>
      </w:r>
      <w:r w:rsidR="00EB3905">
        <w:t>presentation</w:t>
      </w:r>
      <w:r w:rsidR="00313A0F">
        <w:t xml:space="preserve"> symbology.</w:t>
      </w:r>
    </w:p>
    <w:p w14:paraId="260B8F16" w14:textId="77777777" w:rsidR="000F235A" w:rsidRDefault="000F235A" w:rsidP="00DD168D">
      <w:pPr>
        <w:pStyle w:val="BodyText"/>
      </w:pPr>
      <w:r w:rsidRPr="00DD168D">
        <w:t xml:space="preserve">An example of where Virtual AIS AtoN could be useful is the marking of hazards to navigation on a temporary basis (see IALA Recommendation </w:t>
      </w:r>
      <w:r w:rsidR="00711142">
        <w:t>O</w:t>
      </w:r>
      <w:r w:rsidRPr="00DD168D">
        <w:t>-133, Emergency Wreck Marking), until more permanent AtoN can be established.</w:t>
      </w:r>
    </w:p>
    <w:p w14:paraId="247D1683" w14:textId="77777777" w:rsidR="00C27D24" w:rsidRDefault="000206C1" w:rsidP="00DD168D">
      <w:pPr>
        <w:pStyle w:val="BodyText"/>
      </w:pPr>
      <w:r w:rsidRPr="00CA193B">
        <w:t xml:space="preserve">Virtual AtoN are particularly useful in time-critical situations and in marking/delineating dynamic areas where navigational conditions change frequently or in applications where the use of physical AtoN </w:t>
      </w:r>
      <w:r w:rsidR="00922C15" w:rsidRPr="00CA193B">
        <w:t xml:space="preserve">is not practical or possible. </w:t>
      </w:r>
    </w:p>
    <w:p w14:paraId="6DD5590F" w14:textId="77777777" w:rsidR="00C27D24" w:rsidRPr="009345EA" w:rsidRDefault="00922C15" w:rsidP="00C27D24">
      <w:pPr>
        <w:jc w:val="both"/>
        <w:rPr>
          <w:rFonts w:cs="Arial"/>
        </w:rPr>
      </w:pPr>
      <w:r w:rsidRPr="00CA193B">
        <w:t>Virtual AtoN may also be used to replace missing physical AtoN until these can be replaced.</w:t>
      </w:r>
      <w:r w:rsidR="00C27D24" w:rsidRPr="00C27D24">
        <w:rPr>
          <w:rFonts w:cs="Arial"/>
        </w:rPr>
        <w:t xml:space="preserve"> </w:t>
      </w:r>
      <w:r w:rsidR="00C27D24">
        <w:rPr>
          <w:rFonts w:cs="Arial"/>
        </w:rPr>
        <w:t xml:space="preserve">This may be broadcast from an adjacent AIS AtoN or Base station. </w:t>
      </w:r>
      <w:r w:rsidR="00C27D24" w:rsidRPr="009345EA">
        <w:rPr>
          <w:rFonts w:cs="Arial"/>
        </w:rPr>
        <w:t xml:space="preserve">When the AtoN is off position it </w:t>
      </w:r>
      <w:r w:rsidR="00C27D24">
        <w:rPr>
          <w:rFonts w:cs="Arial"/>
        </w:rPr>
        <w:t>may</w:t>
      </w:r>
      <w:r w:rsidR="00C27D24" w:rsidRPr="009345EA">
        <w:rPr>
          <w:rFonts w:cs="Arial"/>
        </w:rPr>
        <w:t xml:space="preserve"> generate an additional Message 21 (virtual AtoN) at the assigned position</w:t>
      </w:r>
      <w:r w:rsidR="00C27D24">
        <w:rPr>
          <w:rFonts w:cs="Arial"/>
        </w:rPr>
        <w:t xml:space="preserve">, which can be denoted with </w:t>
      </w:r>
      <w:r w:rsidR="00C27D24" w:rsidRPr="009345EA">
        <w:rPr>
          <w:rFonts w:cs="Arial"/>
        </w:rPr>
        <w:t xml:space="preserve">the </w:t>
      </w:r>
      <w:r w:rsidR="00C27D24">
        <w:rPr>
          <w:rFonts w:cs="Arial"/>
        </w:rPr>
        <w:t>‘</w:t>
      </w:r>
      <w:r w:rsidR="00C27D24" w:rsidRPr="009345EA">
        <w:rPr>
          <w:rFonts w:cs="Arial"/>
        </w:rPr>
        <w:t>Missing</w:t>
      </w:r>
      <w:r w:rsidR="00C27D24">
        <w:rPr>
          <w:rFonts w:cs="Arial"/>
        </w:rPr>
        <w:t>’</w:t>
      </w:r>
      <w:r w:rsidR="00C27D24" w:rsidRPr="009345EA">
        <w:rPr>
          <w:rFonts w:cs="Arial"/>
        </w:rPr>
        <w:t xml:space="preserve"> symbol </w:t>
      </w:r>
      <w:r w:rsidR="00C27D24">
        <w:rPr>
          <w:rFonts w:cs="Arial"/>
        </w:rPr>
        <w:t>as per</w:t>
      </w:r>
      <w:r w:rsidR="00C27D24" w:rsidRPr="009345EA">
        <w:rPr>
          <w:rFonts w:cs="Arial"/>
        </w:rPr>
        <w:t xml:space="preserve"> IMO SN</w:t>
      </w:r>
      <w:r w:rsidR="00A16218">
        <w:rPr>
          <w:rFonts w:cs="Arial"/>
        </w:rPr>
        <w:t>,1/Circ.243/</w:t>
      </w:r>
      <w:r w:rsidR="00C27D24" w:rsidRPr="009345EA">
        <w:rPr>
          <w:rFonts w:cs="Arial"/>
        </w:rPr>
        <w:t>Rev</w:t>
      </w:r>
      <w:r w:rsidR="00A16218">
        <w:rPr>
          <w:rFonts w:cs="Arial"/>
        </w:rPr>
        <w:t>.</w:t>
      </w:r>
      <w:r w:rsidR="00C27D24" w:rsidRPr="009345EA">
        <w:rPr>
          <w:rFonts w:cs="Arial"/>
        </w:rPr>
        <w:t>1.</w:t>
      </w:r>
    </w:p>
    <w:p w14:paraId="2CC67A81" w14:textId="77777777" w:rsidR="00C27D24" w:rsidRPr="00CA193B" w:rsidRDefault="00C27D24" w:rsidP="00DD168D">
      <w:pPr>
        <w:pStyle w:val="BodyText"/>
      </w:pPr>
    </w:p>
    <w:p w14:paraId="555669A0" w14:textId="77777777" w:rsidR="000F235A" w:rsidRDefault="000F235A" w:rsidP="00DD168D">
      <w:pPr>
        <w:pStyle w:val="Heading2"/>
        <w:tabs>
          <w:tab w:val="clear" w:pos="1440"/>
        </w:tabs>
      </w:pPr>
      <w:bookmarkStart w:id="38" w:name="_Toc401433802"/>
      <w:bookmarkStart w:id="39" w:name="_Toc401433940"/>
      <w:bookmarkStart w:id="40" w:name="_Toc288028519"/>
      <w:bookmarkStart w:id="41" w:name="_Toc288028520"/>
      <w:bookmarkStart w:id="42" w:name="_Toc403651783"/>
      <w:bookmarkEnd w:id="38"/>
      <w:bookmarkEnd w:id="39"/>
      <w:bookmarkEnd w:id="40"/>
      <w:r>
        <w:t>MMSI numbers for AIS AtoN</w:t>
      </w:r>
      <w:bookmarkEnd w:id="41"/>
      <w:bookmarkEnd w:id="42"/>
    </w:p>
    <w:p w14:paraId="6F1EF2E4" w14:textId="77777777" w:rsidR="000F235A" w:rsidRDefault="000F235A" w:rsidP="00DD168D">
      <w:pPr>
        <w:pStyle w:val="Heading3"/>
      </w:pPr>
      <w:bookmarkStart w:id="43" w:name="_Toc403651784"/>
      <w:r>
        <w:t>MMSI numbers for all AIS AtoN</w:t>
      </w:r>
      <w:bookmarkEnd w:id="43"/>
    </w:p>
    <w:p w14:paraId="115917E2" w14:textId="77777777" w:rsidR="000F235A" w:rsidRDefault="000F235A" w:rsidP="00DD168D">
      <w:pPr>
        <w:pStyle w:val="BodyText"/>
      </w:pPr>
      <w:r>
        <w:t>All AIS AtoN Stations should have a radio licence.</w:t>
      </w:r>
    </w:p>
    <w:p w14:paraId="21F5E0BE" w14:textId="77777777" w:rsidR="000F235A" w:rsidRDefault="000F235A" w:rsidP="00DD168D">
      <w:pPr>
        <w:pStyle w:val="BodyText"/>
      </w:pPr>
      <w:r>
        <w:t>All AIS AtoN Stations must include a Maritime Mobile Service Identity (MMSI) number in its own transmissions.</w:t>
      </w:r>
      <w:r w:rsidR="00836F3F">
        <w:t xml:space="preserve"> </w:t>
      </w:r>
      <w:r>
        <w:t xml:space="preserve"> The MMSI is a unique identifier issued by the appropriate national MMSI issuing authority.</w:t>
      </w:r>
      <w:r w:rsidR="00836F3F">
        <w:t xml:space="preserve"> </w:t>
      </w:r>
      <w:r>
        <w:t xml:space="preserve"> All AIS AtoN MMSI numbers, as defined in ITU-R M.585-</w:t>
      </w:r>
      <w:r w:rsidR="00BD2851">
        <w:t>6</w:t>
      </w:r>
      <w:r>
        <w:t>, are of format 99 followed by a three-digit MID followed by a four-digit unique identifier.  The MID identifies the country that issues the VHF licence for the AIS AtoN Station.  The four-digit unique identifier starts with 1 (99MID1XXX) for real and synthetic AtoN Stations and starts with 6 (99MID6XXX) for virtual AtoN Stations.</w:t>
      </w:r>
    </w:p>
    <w:p w14:paraId="70BB8FDE" w14:textId="77777777" w:rsidR="000F235A" w:rsidRDefault="000F235A" w:rsidP="00DD168D">
      <w:pPr>
        <w:pStyle w:val="Heading3"/>
      </w:pPr>
      <w:bookmarkStart w:id="44" w:name="_Toc403651785"/>
      <w:r>
        <w:t>MMSI numbers for Synthetic and Virtual AIS AtoN</w:t>
      </w:r>
      <w:bookmarkEnd w:id="44"/>
    </w:p>
    <w:p w14:paraId="668B365A" w14:textId="11511CA7" w:rsidR="000F235A" w:rsidRDefault="000F235A" w:rsidP="00DD168D">
      <w:pPr>
        <w:pStyle w:val="BodyText"/>
      </w:pPr>
      <w:r>
        <w:t xml:space="preserve">Each Synthetic and Virtual AIS AtoN must have a unique MMSI number. </w:t>
      </w:r>
      <w:r w:rsidR="00836F3F">
        <w:t xml:space="preserve"> </w:t>
      </w:r>
      <w:r>
        <w:t xml:space="preserve">The Repeat Indicator in Message 21 is used to indicate that the message is broadcast from another location i.e. not the location given in the </w:t>
      </w:r>
      <w:r w:rsidR="002917FD">
        <w:t>M</w:t>
      </w:r>
      <w:r>
        <w:t>essage 21.</w:t>
      </w:r>
    </w:p>
    <w:p w14:paraId="05B0FA88" w14:textId="77777777" w:rsidR="0091127B" w:rsidRDefault="0091127B" w:rsidP="00DD168D">
      <w:pPr>
        <w:pStyle w:val="BodyText"/>
      </w:pPr>
    </w:p>
    <w:p w14:paraId="407FBD26" w14:textId="77777777" w:rsidR="00F555D9" w:rsidRDefault="00F555D9" w:rsidP="00DD168D">
      <w:pPr>
        <w:pStyle w:val="BodyText"/>
      </w:pPr>
    </w:p>
    <w:p w14:paraId="7187F318" w14:textId="77777777" w:rsidR="0091127B" w:rsidRDefault="0091127B" w:rsidP="00DD168D">
      <w:pPr>
        <w:pStyle w:val="BodyText"/>
      </w:pPr>
    </w:p>
    <w:p w14:paraId="0785C8B2" w14:textId="77777777" w:rsidR="0091127B" w:rsidRDefault="0091127B" w:rsidP="00DD168D">
      <w:pPr>
        <w:pStyle w:val="BodyText"/>
      </w:pPr>
    </w:p>
    <w:p w14:paraId="32711A93" w14:textId="77777777" w:rsidR="000F235A" w:rsidRPr="00DD168D" w:rsidRDefault="000F235A" w:rsidP="00DD168D">
      <w:pPr>
        <w:pStyle w:val="Table"/>
      </w:pPr>
      <w:bookmarkStart w:id="45" w:name="_Toc401433971"/>
      <w:r w:rsidRPr="00DD168D">
        <w:lastRenderedPageBreak/>
        <w:t>Summary of MMSI and Virtual AIS AtoN flag settings</w:t>
      </w:r>
      <w:bookmarkEnd w:id="4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2843"/>
        <w:gridCol w:w="2843"/>
      </w:tblGrid>
      <w:tr w:rsidR="000F235A" w:rsidRPr="00DD168D" w14:paraId="201EB9C3" w14:textId="77777777" w:rsidTr="00745170">
        <w:trPr>
          <w:jc w:val="center"/>
        </w:trPr>
        <w:tc>
          <w:tcPr>
            <w:tcW w:w="2843" w:type="dxa"/>
          </w:tcPr>
          <w:p w14:paraId="38153EF0" w14:textId="77777777" w:rsidR="000F235A" w:rsidRPr="00DD168D" w:rsidRDefault="000F235A" w:rsidP="00FE293B">
            <w:r w:rsidRPr="00DD168D">
              <w:rPr>
                <w:rFonts w:cs="Arial"/>
              </w:rPr>
              <w:t>Type</w:t>
            </w:r>
          </w:p>
        </w:tc>
        <w:tc>
          <w:tcPr>
            <w:tcW w:w="2843" w:type="dxa"/>
            <w:vAlign w:val="center"/>
          </w:tcPr>
          <w:p w14:paraId="221C463F" w14:textId="77777777" w:rsidR="000F235A" w:rsidRPr="00DD168D" w:rsidRDefault="000F235A" w:rsidP="005A05D8">
            <w:pPr>
              <w:jc w:val="center"/>
              <w:rPr>
                <w:rFonts w:cs="Arial"/>
              </w:rPr>
            </w:pPr>
            <w:r w:rsidRPr="00DD168D">
              <w:rPr>
                <w:rFonts w:cs="Arial"/>
              </w:rPr>
              <w:t>MMSI</w:t>
            </w:r>
          </w:p>
          <w:p w14:paraId="31BF962F" w14:textId="77777777" w:rsidR="000F235A" w:rsidRPr="00DD168D" w:rsidRDefault="000F235A" w:rsidP="005A05D8">
            <w:pPr>
              <w:jc w:val="center"/>
            </w:pPr>
            <w:r w:rsidRPr="00DD168D">
              <w:rPr>
                <w:rFonts w:cs="Arial"/>
              </w:rPr>
              <w:t>(ITU-R.M585-</w:t>
            </w:r>
            <w:r w:rsidR="00BD2851">
              <w:rPr>
                <w:rFonts w:cs="Arial"/>
              </w:rPr>
              <w:t>6</w:t>
            </w:r>
            <w:r w:rsidRPr="00DD168D">
              <w:rPr>
                <w:rFonts w:cs="Arial"/>
              </w:rPr>
              <w:t>)</w:t>
            </w:r>
          </w:p>
        </w:tc>
        <w:tc>
          <w:tcPr>
            <w:tcW w:w="2843" w:type="dxa"/>
            <w:vAlign w:val="center"/>
          </w:tcPr>
          <w:p w14:paraId="1DF164DD" w14:textId="77777777" w:rsidR="000F235A" w:rsidRPr="00DD168D" w:rsidRDefault="000F235A" w:rsidP="005A05D8">
            <w:pPr>
              <w:jc w:val="center"/>
              <w:rPr>
                <w:rFonts w:cs="Arial"/>
              </w:rPr>
            </w:pPr>
            <w:r w:rsidRPr="00DD168D">
              <w:rPr>
                <w:rFonts w:cs="Arial"/>
              </w:rPr>
              <w:t>Virtual AtoN Flag</w:t>
            </w:r>
          </w:p>
          <w:p w14:paraId="50B73951" w14:textId="77777777" w:rsidR="000F235A" w:rsidRPr="00DD168D" w:rsidRDefault="000F235A" w:rsidP="005A05D8">
            <w:pPr>
              <w:jc w:val="center"/>
            </w:pPr>
            <w:r w:rsidRPr="00DD168D">
              <w:rPr>
                <w:rFonts w:cs="Arial"/>
              </w:rPr>
              <w:t>(ITU-R. M1371)</w:t>
            </w:r>
          </w:p>
        </w:tc>
      </w:tr>
      <w:tr w:rsidR="000F235A" w:rsidRPr="00DD168D" w14:paraId="1471551E" w14:textId="77777777" w:rsidTr="00745170">
        <w:trPr>
          <w:jc w:val="center"/>
        </w:trPr>
        <w:tc>
          <w:tcPr>
            <w:tcW w:w="2843" w:type="dxa"/>
          </w:tcPr>
          <w:p w14:paraId="55C91F71" w14:textId="77777777" w:rsidR="000F235A" w:rsidRPr="00DD168D" w:rsidRDefault="002468D1" w:rsidP="00FE293B">
            <w:r>
              <w:rPr>
                <w:rFonts w:cs="Arial"/>
              </w:rPr>
              <w:t>Physical</w:t>
            </w:r>
            <w:r w:rsidR="00BD2851">
              <w:rPr>
                <w:rFonts w:cs="Arial"/>
              </w:rPr>
              <w:t xml:space="preserve"> (Real)</w:t>
            </w:r>
          </w:p>
        </w:tc>
        <w:tc>
          <w:tcPr>
            <w:tcW w:w="2843" w:type="dxa"/>
          </w:tcPr>
          <w:p w14:paraId="1FC81555" w14:textId="77777777" w:rsidR="000F235A" w:rsidRPr="00DD168D" w:rsidRDefault="000F235A" w:rsidP="00FE293B">
            <w:pPr>
              <w:ind w:left="566" w:hanging="283"/>
            </w:pPr>
            <w:r w:rsidRPr="00DD168D">
              <w:rPr>
                <w:rFonts w:cs="Arial"/>
              </w:rPr>
              <w:t>99MID1XXX</w:t>
            </w:r>
          </w:p>
        </w:tc>
        <w:tc>
          <w:tcPr>
            <w:tcW w:w="2843" w:type="dxa"/>
            <w:vAlign w:val="center"/>
          </w:tcPr>
          <w:p w14:paraId="59E72B34" w14:textId="77777777" w:rsidR="000F235A" w:rsidRPr="00DD168D" w:rsidRDefault="000F235A" w:rsidP="005A05D8">
            <w:pPr>
              <w:ind w:left="268" w:firstLine="15"/>
              <w:jc w:val="center"/>
            </w:pPr>
            <w:r w:rsidRPr="00DD168D">
              <w:rPr>
                <w:rFonts w:cs="Arial"/>
              </w:rPr>
              <w:t>0</w:t>
            </w:r>
          </w:p>
        </w:tc>
      </w:tr>
      <w:tr w:rsidR="000F235A" w:rsidRPr="00DD168D" w14:paraId="41B004F9" w14:textId="77777777" w:rsidTr="00745170">
        <w:trPr>
          <w:jc w:val="center"/>
        </w:trPr>
        <w:tc>
          <w:tcPr>
            <w:tcW w:w="2843" w:type="dxa"/>
          </w:tcPr>
          <w:p w14:paraId="5ADB109A" w14:textId="77777777" w:rsidR="000F235A" w:rsidRPr="00DD168D" w:rsidRDefault="000F235A" w:rsidP="00FE293B">
            <w:r w:rsidRPr="00DD168D">
              <w:rPr>
                <w:rFonts w:cs="Arial"/>
              </w:rPr>
              <w:t>Synthetic</w:t>
            </w:r>
          </w:p>
        </w:tc>
        <w:tc>
          <w:tcPr>
            <w:tcW w:w="2843" w:type="dxa"/>
          </w:tcPr>
          <w:p w14:paraId="2118C056" w14:textId="77777777" w:rsidR="000F235A" w:rsidRPr="00DD168D" w:rsidRDefault="000F235A" w:rsidP="00FE293B">
            <w:pPr>
              <w:ind w:left="566" w:hanging="283"/>
            </w:pPr>
            <w:r w:rsidRPr="00DD168D">
              <w:rPr>
                <w:rFonts w:cs="Arial"/>
              </w:rPr>
              <w:t>99MID1XXX</w:t>
            </w:r>
          </w:p>
        </w:tc>
        <w:tc>
          <w:tcPr>
            <w:tcW w:w="2843" w:type="dxa"/>
            <w:vAlign w:val="center"/>
          </w:tcPr>
          <w:p w14:paraId="4D97554B" w14:textId="77777777" w:rsidR="000F235A" w:rsidRPr="00DD168D" w:rsidRDefault="000F235A" w:rsidP="005A05D8">
            <w:pPr>
              <w:ind w:left="268" w:firstLine="15"/>
              <w:jc w:val="center"/>
            </w:pPr>
            <w:r w:rsidRPr="00DD168D">
              <w:rPr>
                <w:rFonts w:cs="Arial"/>
              </w:rPr>
              <w:t>0</w:t>
            </w:r>
          </w:p>
        </w:tc>
      </w:tr>
      <w:tr w:rsidR="000F235A" w:rsidRPr="00DD168D" w14:paraId="1F9F6621" w14:textId="77777777" w:rsidTr="00745170">
        <w:trPr>
          <w:jc w:val="center"/>
        </w:trPr>
        <w:tc>
          <w:tcPr>
            <w:tcW w:w="2843" w:type="dxa"/>
          </w:tcPr>
          <w:p w14:paraId="18BB9F6C" w14:textId="4804D7FA" w:rsidR="000F235A" w:rsidRPr="00763F9A" w:rsidRDefault="000F235A" w:rsidP="00FE293B">
            <w:pPr>
              <w:rPr>
                <w:vertAlign w:val="superscript"/>
              </w:rPr>
            </w:pPr>
            <w:r w:rsidRPr="00DD168D">
              <w:rPr>
                <w:rFonts w:cs="Arial"/>
              </w:rPr>
              <w:t>Virtual</w:t>
            </w:r>
            <w:r w:rsidR="004B01DC">
              <w:rPr>
                <w:rFonts w:cs="Arial"/>
                <w:vertAlign w:val="superscript"/>
              </w:rPr>
              <w:t>[</w:t>
            </w:r>
            <w:r w:rsidR="00763F9A">
              <w:rPr>
                <w:rFonts w:cs="Arial"/>
                <w:vertAlign w:val="superscript"/>
              </w:rPr>
              <w:t>1</w:t>
            </w:r>
            <w:r w:rsidR="004B01DC">
              <w:rPr>
                <w:rFonts w:cs="Arial"/>
                <w:vertAlign w:val="superscript"/>
              </w:rPr>
              <w:t>]</w:t>
            </w:r>
          </w:p>
        </w:tc>
        <w:tc>
          <w:tcPr>
            <w:tcW w:w="2843" w:type="dxa"/>
          </w:tcPr>
          <w:p w14:paraId="70DFB957" w14:textId="77777777" w:rsidR="000F235A" w:rsidRPr="00DD168D" w:rsidRDefault="000F235A" w:rsidP="00FE293B">
            <w:pPr>
              <w:ind w:left="566" w:hanging="283"/>
            </w:pPr>
            <w:r w:rsidRPr="00DD168D">
              <w:rPr>
                <w:rFonts w:cs="Arial"/>
              </w:rPr>
              <w:t>99MID6XXX</w:t>
            </w:r>
          </w:p>
        </w:tc>
        <w:tc>
          <w:tcPr>
            <w:tcW w:w="2843" w:type="dxa"/>
            <w:vAlign w:val="center"/>
          </w:tcPr>
          <w:p w14:paraId="51D626E8" w14:textId="77777777" w:rsidR="000F235A" w:rsidRPr="00DD168D" w:rsidRDefault="000F235A" w:rsidP="005A05D8">
            <w:pPr>
              <w:ind w:left="268"/>
              <w:jc w:val="center"/>
            </w:pPr>
            <w:r w:rsidRPr="00DD168D">
              <w:rPr>
                <w:rFonts w:cs="Arial"/>
              </w:rPr>
              <w:t>1</w:t>
            </w:r>
          </w:p>
        </w:tc>
      </w:tr>
    </w:tbl>
    <w:p w14:paraId="411DBD48" w14:textId="77777777" w:rsidR="000F235A" w:rsidRPr="00DD168D" w:rsidRDefault="000F235A" w:rsidP="00661828">
      <w:pPr>
        <w:pStyle w:val="BodyText"/>
      </w:pPr>
    </w:p>
    <w:p w14:paraId="2CF33CF6" w14:textId="77777777" w:rsidR="000F235A" w:rsidRDefault="000F235A" w:rsidP="00DD168D">
      <w:pPr>
        <w:pStyle w:val="Heading3"/>
      </w:pPr>
      <w:bookmarkStart w:id="46" w:name="_Toc403651786"/>
      <w:r>
        <w:t>FATDMA Reservations</w:t>
      </w:r>
      <w:bookmarkEnd w:id="46"/>
    </w:p>
    <w:p w14:paraId="0A767FFD" w14:textId="77777777" w:rsidR="000F235A" w:rsidRDefault="000F235A" w:rsidP="00DD168D">
      <w:pPr>
        <w:pStyle w:val="BodyText"/>
      </w:pPr>
      <w:r>
        <w:t>FATDMA reservations are required for Type 1 and Type 2 AIS AtoN Stations. Additionally a Type 3 AIS AtoN Station may use FATDMA.</w:t>
      </w:r>
    </w:p>
    <w:p w14:paraId="7F18BF7C" w14:textId="6FC4FF51" w:rsidR="000F235A" w:rsidRDefault="000F235A" w:rsidP="00DD168D">
      <w:pPr>
        <w:pStyle w:val="BodyText"/>
      </w:pPr>
      <w:r>
        <w:t xml:space="preserve">FATDMA slots should be coordinated by national competent authorities according to IALA Recommendation A-124 Annex 14.  Individual slots allocations for AIS AtoN Stations require transmission of a </w:t>
      </w:r>
      <w:r w:rsidR="00D450F9">
        <w:t>M</w:t>
      </w:r>
      <w:r>
        <w:t xml:space="preserve">essage 20 in the coverage area. </w:t>
      </w:r>
      <w:r w:rsidR="00836F3F">
        <w:t xml:space="preserve"> </w:t>
      </w:r>
      <w:r>
        <w:t>This can be transmitted by an AIS station that is capable of control of the VDL.</w:t>
      </w:r>
    </w:p>
    <w:p w14:paraId="7376E930" w14:textId="77777777" w:rsidR="000F235A" w:rsidRPr="00DE1DC4" w:rsidRDefault="000F235A" w:rsidP="00DD168D">
      <w:pPr>
        <w:pStyle w:val="BodyText"/>
      </w:pPr>
      <w:r>
        <w:t>Efficient use of the FATDMA allocations can be improved by having several buoys in the same area using the same slots but in different frames.</w:t>
      </w:r>
      <w:r w:rsidR="00836F3F">
        <w:t xml:space="preserve"> </w:t>
      </w:r>
      <w:r>
        <w:t xml:space="preserve"> For example 3 buoys, each with a 3 minute reporting interval, in the same area could be configured such that Buoy A transmits in frames 0, 3, 6, … Buoy B transmits in frames 1, 4, 7,… </w:t>
      </w:r>
      <w:r w:rsidR="00836F3F">
        <w:t>a</w:t>
      </w:r>
      <w:r>
        <w:t>nd Buoy C transmits in frames 2, 5, 8,… all using the same slots.</w:t>
      </w:r>
    </w:p>
    <w:p w14:paraId="33DCBB11" w14:textId="77777777" w:rsidR="000F235A" w:rsidRDefault="000F235A" w:rsidP="00DD168D">
      <w:pPr>
        <w:pStyle w:val="Heading2"/>
        <w:tabs>
          <w:tab w:val="clear" w:pos="1440"/>
        </w:tabs>
      </w:pPr>
      <w:bookmarkStart w:id="47" w:name="_Toc288028521"/>
      <w:bookmarkStart w:id="48" w:name="_Toc403651787"/>
      <w:r>
        <w:t>Reporting intervals for AIS AtoN messages</w:t>
      </w:r>
      <w:bookmarkEnd w:id="47"/>
      <w:bookmarkEnd w:id="48"/>
    </w:p>
    <w:p w14:paraId="360152EB" w14:textId="77777777" w:rsidR="000F235A" w:rsidRDefault="000F235A" w:rsidP="00DD168D">
      <w:pPr>
        <w:pStyle w:val="Heading3"/>
      </w:pPr>
      <w:bookmarkStart w:id="49" w:name="_Toc403651788"/>
      <w:r>
        <w:t>Message 21</w:t>
      </w:r>
      <w:bookmarkEnd w:id="49"/>
    </w:p>
    <w:p w14:paraId="6BD6CFBE" w14:textId="551EA2D6" w:rsidR="000F235A" w:rsidRPr="00646C9C" w:rsidRDefault="004B01DC" w:rsidP="00DD168D">
      <w:pPr>
        <w:pStyle w:val="BodyText"/>
      </w:pPr>
      <w:r>
        <w:t>The reporting interval for Message 21 should be chosen so that an appropriate number of Message 21 transmissions are received by a vessel from the time it comes into range of the AIS AtoN broadcast until i</w:t>
      </w:r>
      <w:r w:rsidR="00F555D9">
        <w:t>t reaches the AIS AtoN location</w:t>
      </w:r>
      <w:r w:rsidR="000F235A" w:rsidRPr="00646C9C">
        <w:t>.  Reception of three messages is desirable.</w:t>
      </w:r>
    </w:p>
    <w:p w14:paraId="2AECAC14" w14:textId="77777777" w:rsidR="000F235A" w:rsidRPr="00646C9C" w:rsidRDefault="000F235A" w:rsidP="00DD168D">
      <w:pPr>
        <w:pStyle w:val="BodyText"/>
      </w:pPr>
      <w:r w:rsidRPr="00646C9C">
        <w:t>Factors to take into account are:</w:t>
      </w:r>
    </w:p>
    <w:p w14:paraId="54923F13" w14:textId="77777777" w:rsidR="000F235A" w:rsidRPr="00646C9C" w:rsidRDefault="000F235A" w:rsidP="00DD168D">
      <w:pPr>
        <w:pStyle w:val="Bullet1"/>
      </w:pPr>
      <w:r w:rsidRPr="00646C9C">
        <w:t>Vessel speed of approach;</w:t>
      </w:r>
    </w:p>
    <w:p w14:paraId="098AA482" w14:textId="77777777" w:rsidR="000F235A" w:rsidRPr="00646C9C" w:rsidRDefault="000F235A" w:rsidP="00DD168D">
      <w:pPr>
        <w:pStyle w:val="Bullet1"/>
      </w:pPr>
      <w:r w:rsidRPr="00646C9C">
        <w:t>Topology, for examples vessels approaching from around a headland; and</w:t>
      </w:r>
    </w:p>
    <w:p w14:paraId="26D5B238" w14:textId="77777777" w:rsidR="000F235A" w:rsidRPr="00646C9C" w:rsidRDefault="000F235A" w:rsidP="00DD168D">
      <w:pPr>
        <w:pStyle w:val="Bullet1"/>
      </w:pPr>
      <w:r w:rsidRPr="00646C9C">
        <w:t>Nominal transmission range.</w:t>
      </w:r>
    </w:p>
    <w:p w14:paraId="6F22E183" w14:textId="77777777" w:rsidR="000F235A" w:rsidRPr="00646C9C" w:rsidRDefault="000F235A" w:rsidP="00646C9C">
      <w:pPr>
        <w:pStyle w:val="BodyText"/>
      </w:pPr>
      <w:r w:rsidRPr="00646C9C">
        <w:t>Current generation AIS AtoN units have reduced power drain compared with early AIS AtoN units.</w:t>
      </w:r>
      <w:r w:rsidR="00836F3F">
        <w:t xml:space="preserve"> </w:t>
      </w:r>
      <w:r w:rsidRPr="00646C9C">
        <w:t xml:space="preserve"> A short reporting interval configuration for current AIS AtoN units therefore may not cause a significant increase in power drain over a long reporting interval.</w:t>
      </w:r>
    </w:p>
    <w:p w14:paraId="28325042" w14:textId="1359D638" w:rsidR="000F235A" w:rsidRDefault="000F235A" w:rsidP="00646C9C">
      <w:pPr>
        <w:pStyle w:val="BodyText"/>
      </w:pPr>
      <w:r w:rsidRPr="00646C9C">
        <w:t>On the other hand, in some countries today</w:t>
      </w:r>
      <w:r w:rsidR="004E6B58">
        <w:t>,</w:t>
      </w:r>
      <w:r w:rsidRPr="00646C9C">
        <w:t xml:space="preserve"> VDL loading becomes more important than the above consideration, and the interval between Messages 21</w:t>
      </w:r>
      <w:r w:rsidR="00F555D9">
        <w:t xml:space="preserve"> broadcasts</w:t>
      </w:r>
      <w:r w:rsidRPr="00646C9C">
        <w:t xml:space="preserve"> is set primarily by limiting the slot usage by AIS AtoN stations. </w:t>
      </w:r>
      <w:r w:rsidR="00836F3F">
        <w:t xml:space="preserve"> </w:t>
      </w:r>
      <w:r w:rsidRPr="00646C9C">
        <w:t>This ensures that enough VDL capacity is available for satisfactory use of the VDL by vessels and base stations.</w:t>
      </w:r>
    </w:p>
    <w:p w14:paraId="2D3DBC95" w14:textId="77777777" w:rsidR="000F235A" w:rsidRDefault="000F235A" w:rsidP="00646C9C">
      <w:pPr>
        <w:pStyle w:val="Heading3"/>
      </w:pPr>
      <w:bookmarkStart w:id="50" w:name="_Toc403651789"/>
      <w:r>
        <w:t>Reporting intervals for other messages</w:t>
      </w:r>
      <w:bookmarkEnd w:id="50"/>
    </w:p>
    <w:p w14:paraId="34787A58" w14:textId="77777777" w:rsidR="000F235A" w:rsidRDefault="000F235A" w:rsidP="00646C9C">
      <w:pPr>
        <w:pStyle w:val="BodyText"/>
      </w:pPr>
      <w:r>
        <w:t xml:space="preserve">Reporting intervals for other messages should be based on operational requirements. </w:t>
      </w:r>
      <w:r w:rsidR="00836F3F">
        <w:t xml:space="preserve"> </w:t>
      </w:r>
      <w:r>
        <w:t>Two examples follow:</w:t>
      </w:r>
    </w:p>
    <w:p w14:paraId="0CFA501F" w14:textId="77777777" w:rsidR="000F235A" w:rsidRDefault="000F235A" w:rsidP="00646C9C">
      <w:pPr>
        <w:pStyle w:val="Heading4"/>
      </w:pPr>
      <w:r>
        <w:t>Message 6 for AtoN monitoring.</w:t>
      </w:r>
    </w:p>
    <w:p w14:paraId="79E07A0B" w14:textId="77777777" w:rsidR="000F235A" w:rsidRPr="00646C9C" w:rsidRDefault="000F235A" w:rsidP="00646C9C">
      <w:pPr>
        <w:pStyle w:val="BodyText"/>
      </w:pPr>
      <w:r>
        <w:t>This message need only be sent as often as the competent authority requires that data. However</w:t>
      </w:r>
      <w:r w:rsidR="006C7C8C">
        <w:t>,</w:t>
      </w:r>
      <w:r>
        <w:t xml:space="preserve"> in practice power consumption by the AIS AtoN will be minimised if this message is sent just before or just after a Message 21.  This is because most AIS AtoN devices will power down parts of their operating system between transmissions (</w:t>
      </w:r>
      <w:r w:rsidR="00836F3F">
        <w:t>‘</w:t>
      </w:r>
      <w:r>
        <w:t>sleep mode</w:t>
      </w:r>
      <w:r w:rsidR="00836F3F">
        <w:t>’</w:t>
      </w:r>
      <w:r>
        <w:t>), and so sending Message 6 during a Message 21 wake-up portion of the sleep mode cycle does not add an extra wake-up period.  Sending additional messages during the awake portion of the cycle has only a minimal effect on AIS AtoN device power</w:t>
      </w:r>
      <w:r w:rsidRPr="00646C9C">
        <w:t xml:space="preserve"> consumption. (Examples are provided at </w:t>
      </w:r>
      <w:r w:rsidR="00A709C7">
        <w:fldChar w:fldCharType="begin"/>
      </w:r>
      <w:r w:rsidR="00966594">
        <w:instrText xml:space="preserve"> REF _Ref292376307 \r \h </w:instrText>
      </w:r>
      <w:r w:rsidR="00A709C7">
        <w:fldChar w:fldCharType="separate"/>
      </w:r>
      <w:r w:rsidR="00A62810">
        <w:t>ANNEX C</w:t>
      </w:r>
      <w:r w:rsidR="00A709C7">
        <w:fldChar w:fldCharType="end"/>
      </w:r>
      <w:r w:rsidR="00836F3F">
        <w:t>.</w:t>
      </w:r>
      <w:r w:rsidRPr="00646C9C">
        <w:t>)</w:t>
      </w:r>
    </w:p>
    <w:p w14:paraId="33B6EE75" w14:textId="77777777" w:rsidR="000F235A" w:rsidRDefault="000F235A" w:rsidP="00646C9C">
      <w:pPr>
        <w:pStyle w:val="Heading4"/>
      </w:pPr>
      <w:r>
        <w:lastRenderedPageBreak/>
        <w:t>Message 8 for Meteorological and Hydrological data.</w:t>
      </w:r>
    </w:p>
    <w:p w14:paraId="0BE6DF17" w14:textId="77777777" w:rsidR="000F235A" w:rsidRDefault="000F235A" w:rsidP="00646C9C">
      <w:pPr>
        <w:pStyle w:val="BodyText"/>
      </w:pPr>
      <w:r>
        <w:t xml:space="preserve">Again this </w:t>
      </w:r>
      <w:r w:rsidR="006C7C8C">
        <w:t xml:space="preserve">message </w:t>
      </w:r>
      <w:r>
        <w:t>should be coordinated with the wake-sleep cycle for Message 21.  However</w:t>
      </w:r>
      <w:r w:rsidR="006C7C8C">
        <w:t>,</w:t>
      </w:r>
      <w:r>
        <w:t xml:space="preserve"> by its nature, this message is required less frequently, so that a multiple of the Message 21 reporting interval would be appropriate.  In situations where the Message 8 for Meteorological and Hydrological data is repeated by an AIS Base Station, the reporting interval at the AIS AtoN station might be reduced to 30 or 60 minutes, for example.</w:t>
      </w:r>
    </w:p>
    <w:p w14:paraId="33092E01" w14:textId="77777777" w:rsidR="000F235A" w:rsidRDefault="000F235A" w:rsidP="00646C9C">
      <w:pPr>
        <w:pStyle w:val="Heading2"/>
        <w:tabs>
          <w:tab w:val="clear" w:pos="1440"/>
        </w:tabs>
      </w:pPr>
      <w:bookmarkStart w:id="51" w:name="_Toc288028522"/>
      <w:bookmarkStart w:id="52" w:name="_Toc403651790"/>
      <w:r>
        <w:t>Factors affecting the power drain of an AIS AtoN station</w:t>
      </w:r>
      <w:bookmarkEnd w:id="51"/>
      <w:bookmarkEnd w:id="52"/>
    </w:p>
    <w:p w14:paraId="02369C22" w14:textId="77777777" w:rsidR="000F235A" w:rsidRDefault="000F235A" w:rsidP="00646C9C">
      <w:pPr>
        <w:pStyle w:val="BodyText"/>
      </w:pPr>
      <w:r w:rsidRPr="006E3D03">
        <w:t>The power drain of an AIS AtoN station is dependent on a number of factors which are usually available for setting via the unit configuration method.</w:t>
      </w:r>
      <w:r w:rsidR="00966594">
        <w:t xml:space="preserve"> </w:t>
      </w:r>
      <w:r>
        <w:t xml:space="preserve"> These are:</w:t>
      </w:r>
    </w:p>
    <w:p w14:paraId="04106792" w14:textId="77777777" w:rsidR="000F235A" w:rsidRDefault="000F235A" w:rsidP="00646C9C">
      <w:pPr>
        <w:pStyle w:val="Bullet1"/>
      </w:pPr>
      <w:r>
        <w:t>VDL access method – FATDMA will give substantially lower power drain than RATDMA;</w:t>
      </w:r>
    </w:p>
    <w:p w14:paraId="04620DC2" w14:textId="77777777" w:rsidR="000F235A" w:rsidRDefault="000F235A" w:rsidP="00646C9C">
      <w:pPr>
        <w:pStyle w:val="Bullet1"/>
      </w:pPr>
      <w:r>
        <w:t>FATDMA slot selection – if Mode B is used, then the Channel A and Channel B slots should be close together in time, to minimise the period for which processes in the AIS AtoN unit are active;</w:t>
      </w:r>
    </w:p>
    <w:p w14:paraId="40B67B0C" w14:textId="77777777" w:rsidR="000F235A" w:rsidRDefault="000F235A" w:rsidP="00646C9C">
      <w:pPr>
        <w:pStyle w:val="Bullet1"/>
      </w:pPr>
      <w:r>
        <w:t>Reporting interval – an extended reporting interval will, of course, reduce power drain, but the interval should satisfy the guidance given in 4.3 above;</w:t>
      </w:r>
    </w:p>
    <w:p w14:paraId="339B530E" w14:textId="77777777" w:rsidR="000F235A" w:rsidRDefault="000F235A" w:rsidP="00646C9C">
      <w:pPr>
        <w:pStyle w:val="Bullet1"/>
      </w:pPr>
      <w:r>
        <w:t xml:space="preserve">Configuration of the AIS AtoN unit - the AIS AtoN unit could be designed or configured to enter into a </w:t>
      </w:r>
      <w:r w:rsidR="00836F3F">
        <w:t>‘</w:t>
      </w:r>
      <w:r>
        <w:t>sleep</w:t>
      </w:r>
      <w:r w:rsidR="00836F3F">
        <w:t>’</w:t>
      </w:r>
      <w:r>
        <w:t xml:space="preserve"> mode when not active.</w:t>
      </w:r>
    </w:p>
    <w:p w14:paraId="68CE0EE9" w14:textId="7383BFA8" w:rsidR="000F235A" w:rsidRDefault="00966594" w:rsidP="00646C9C">
      <w:pPr>
        <w:pStyle w:val="BodyText"/>
      </w:pPr>
      <w:r>
        <w:t xml:space="preserve">Repetition </w:t>
      </w:r>
      <w:r w:rsidR="000F235A">
        <w:t>of the AIS AtoN messages by a local AIS shore station, during the reporting interval of the AIS AtoN station, may allow the reporting interval of the AIS AtoN unit to be extended.</w:t>
      </w:r>
      <w:r>
        <w:t xml:space="preserve"> </w:t>
      </w:r>
      <w:r w:rsidR="000F235A">
        <w:t xml:space="preserve"> For example, the AIS AtoN may have a 10 minute reporting interval, but the local AIS shore station </w:t>
      </w:r>
      <w:r w:rsidR="006E11C3">
        <w:t xml:space="preserve">may </w:t>
      </w:r>
      <w:r w:rsidR="000F235A">
        <w:t xml:space="preserve">repeat the AIS AtoN message every frame, i.e. every minute. </w:t>
      </w:r>
      <w:r w:rsidR="00D43B88">
        <w:t xml:space="preserve"> </w:t>
      </w:r>
      <w:r w:rsidR="000F235A">
        <w:t>Consideration should be given to the coverage areas of the AIS AtoN unit and the base station to ensure that operational requirements are met.</w:t>
      </w:r>
    </w:p>
    <w:p w14:paraId="441EDDC8" w14:textId="77777777" w:rsidR="000F235A" w:rsidRPr="000420B4" w:rsidRDefault="000F235A" w:rsidP="00646C9C">
      <w:pPr>
        <w:pStyle w:val="BodyText"/>
      </w:pPr>
      <w:r w:rsidRPr="00B52654">
        <w:t>An advantage of repeating from an AIS shore station may be to increase the coverage area of the AIS AtoN Station.</w:t>
      </w:r>
    </w:p>
    <w:p w14:paraId="6F2F1307" w14:textId="77777777" w:rsidR="000F235A" w:rsidRDefault="000F235A" w:rsidP="00646C9C">
      <w:pPr>
        <w:pStyle w:val="Heading2"/>
        <w:tabs>
          <w:tab w:val="clear" w:pos="1440"/>
        </w:tabs>
      </w:pPr>
      <w:bookmarkStart w:id="53" w:name="_Toc288028523"/>
      <w:bookmarkStart w:id="54" w:name="_Toc403651791"/>
      <w:r w:rsidRPr="00B52654">
        <w:t>Repeating AIS SART messages</w:t>
      </w:r>
      <w:bookmarkEnd w:id="53"/>
      <w:bookmarkEnd w:id="54"/>
    </w:p>
    <w:p w14:paraId="7BF9D76B" w14:textId="77777777" w:rsidR="000F235A" w:rsidRPr="00646C9C" w:rsidRDefault="000F235A" w:rsidP="00646C9C">
      <w:pPr>
        <w:pStyle w:val="BodyText"/>
      </w:pPr>
      <w:r w:rsidRPr="00646C9C">
        <w:t>AIS SART messages can be repeated by a Type 3 AIS AtoN Station, if the repeat indicator is 0, 1, or 2.</w:t>
      </w:r>
      <w:r>
        <w:t xml:space="preserve"> </w:t>
      </w:r>
      <w:r w:rsidRPr="00646C9C">
        <w:t xml:space="preserve"> If the SART messages are repeated it should be done in such a manner that the repeated broadcast do not interfere with the original SART transmissions.</w:t>
      </w:r>
    </w:p>
    <w:p w14:paraId="3ACA2905" w14:textId="77777777" w:rsidR="000F235A" w:rsidRPr="00646C9C" w:rsidRDefault="000F235A" w:rsidP="00646C9C">
      <w:pPr>
        <w:pStyle w:val="BodyText"/>
      </w:pPr>
      <w:r w:rsidRPr="00646C9C">
        <w:t>When the AIS SART message is repeated, the repeat indicator should be increased. An AIS SART message with repeat indicator of 3 should not be repeated.</w:t>
      </w:r>
    </w:p>
    <w:p w14:paraId="7894761C" w14:textId="77777777" w:rsidR="000F235A" w:rsidRPr="00646C9C" w:rsidRDefault="000F235A" w:rsidP="00646C9C">
      <w:pPr>
        <w:pStyle w:val="BodyText"/>
      </w:pPr>
      <w:r w:rsidRPr="00646C9C">
        <w:t>An AIS AtoN station should not repeat an AIS SART test message.</w:t>
      </w:r>
    </w:p>
    <w:p w14:paraId="72841372" w14:textId="77777777" w:rsidR="000F235A" w:rsidRDefault="000F235A" w:rsidP="00646C9C">
      <w:pPr>
        <w:pStyle w:val="Heading2"/>
        <w:tabs>
          <w:tab w:val="clear" w:pos="1440"/>
        </w:tabs>
      </w:pPr>
      <w:bookmarkStart w:id="55" w:name="_Toc288028524"/>
      <w:bookmarkStart w:id="56" w:name="_Toc403651792"/>
      <w:r>
        <w:t>AIS VDL channels for AIS AtoN messages – Reporting Modes</w:t>
      </w:r>
      <w:bookmarkEnd w:id="55"/>
      <w:bookmarkEnd w:id="56"/>
    </w:p>
    <w:p w14:paraId="4FEADF3E" w14:textId="77777777" w:rsidR="000F235A" w:rsidRDefault="000F235A" w:rsidP="00646C9C">
      <w:pPr>
        <w:pStyle w:val="Heading3"/>
      </w:pPr>
      <w:bookmarkStart w:id="57" w:name="_Toc403651793"/>
      <w:r>
        <w:t>Reporting modes for Message 21</w:t>
      </w:r>
      <w:bookmarkEnd w:id="57"/>
    </w:p>
    <w:p w14:paraId="00833DD8" w14:textId="77777777" w:rsidR="000F235A" w:rsidRDefault="000F235A" w:rsidP="00646C9C">
      <w:pPr>
        <w:pStyle w:val="BodyText"/>
      </w:pPr>
      <w:r>
        <w:t>There are three reporting modes for Messages 21</w:t>
      </w:r>
    </w:p>
    <w:p w14:paraId="45E845A9" w14:textId="77777777" w:rsidR="000F235A" w:rsidRDefault="000F235A" w:rsidP="00745170">
      <w:pPr>
        <w:pStyle w:val="List1"/>
        <w:numPr>
          <w:ilvl w:val="0"/>
          <w:numId w:val="58"/>
        </w:numPr>
      </w:pPr>
      <w:r w:rsidRPr="008C3939">
        <w:rPr>
          <w:b/>
          <w:bCs/>
        </w:rPr>
        <w:t xml:space="preserve">Mode A </w:t>
      </w:r>
      <w:r>
        <w:t>– Message 21 transmission alternates between Channel 1 and Channel 2 in a subsequent frame that is nominally one reporting interval later.  Message 21 content is updated for each message, or</w:t>
      </w:r>
    </w:p>
    <w:p w14:paraId="7AC53517" w14:textId="205C8C57" w:rsidR="000F235A" w:rsidRDefault="000F235A" w:rsidP="008C3939">
      <w:pPr>
        <w:pStyle w:val="List1"/>
      </w:pPr>
      <w:r>
        <w:rPr>
          <w:b/>
          <w:bCs/>
        </w:rPr>
        <w:t xml:space="preserve">Mode B </w:t>
      </w:r>
      <w:r>
        <w:t>– The same Message 21</w:t>
      </w:r>
      <w:r w:rsidR="006E11C3">
        <w:t xml:space="preserve"> is</w:t>
      </w:r>
      <w:r>
        <w:t xml:space="preserve"> transmitted on Channel 1 and Channel 2 in quick (nominally 4 seconds) succession. </w:t>
      </w:r>
      <w:r w:rsidR="00966594">
        <w:t xml:space="preserve"> </w:t>
      </w:r>
      <w:r>
        <w:t>The first transmission of each Message 21 may be on either Channel 1 or Channel 2.  The second transmission shall be on the other channel, or</w:t>
      </w:r>
    </w:p>
    <w:p w14:paraId="7A92B0B5" w14:textId="77777777" w:rsidR="000F235A" w:rsidRDefault="000F235A" w:rsidP="008C3939">
      <w:pPr>
        <w:pStyle w:val="List1"/>
      </w:pPr>
      <w:r>
        <w:rPr>
          <w:b/>
          <w:bCs/>
        </w:rPr>
        <w:t xml:space="preserve">Mode C </w:t>
      </w:r>
      <w:r>
        <w:t xml:space="preserve">– Message 21 </w:t>
      </w:r>
      <w:r w:rsidR="00F736F4">
        <w:t xml:space="preserve">is </w:t>
      </w:r>
      <w:r>
        <w:t>transmitted on a single channel, either Channel 1 or Channel 2.</w:t>
      </w:r>
      <w:r w:rsidR="008C3939">
        <w:t xml:space="preserve"> </w:t>
      </w:r>
      <w:r>
        <w:t xml:space="preserve"> Message 21 content </w:t>
      </w:r>
      <w:r w:rsidR="00F736F4">
        <w:t xml:space="preserve">is </w:t>
      </w:r>
      <w:r>
        <w:t>updated at each reporting interval.</w:t>
      </w:r>
    </w:p>
    <w:p w14:paraId="68920B9C" w14:textId="77777777" w:rsidR="000F235A" w:rsidRPr="00646C9C" w:rsidRDefault="000F235A" w:rsidP="00646C9C">
      <w:pPr>
        <w:pStyle w:val="BodyText"/>
      </w:pPr>
    </w:p>
    <w:p w14:paraId="45D44340" w14:textId="77777777" w:rsidR="000F235A" w:rsidRDefault="000F235A" w:rsidP="00767716">
      <w:pPr>
        <w:pStyle w:val="BodyText"/>
        <w:jc w:val="center"/>
      </w:pPr>
      <w:r>
        <w:object w:dxaOrig="8445" w:dyaOrig="5550" w14:anchorId="3E816B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262.9pt" o:ole="" o:bordertopcolor="black" o:borderleftcolor="black" o:borderbottomcolor="black" o:borderrightcolor="black">
            <v:imagedata r:id="rId14" o:title="" cropbottom="-1252f" cropleft="-2677f"/>
            <w10:bordertop type="single" width="6"/>
            <w10:borderleft type="single" width="6"/>
            <w10:borderbottom type="single" width="6"/>
            <w10:borderright type="single" width="6"/>
          </v:shape>
          <o:OLEObject Type="Embed" ProgID="Word.Picture.8" ShapeID="_x0000_i1025" DrawAspect="Content" ObjectID="_1503572681" r:id="rId15"/>
        </w:object>
      </w:r>
    </w:p>
    <w:p w14:paraId="7B24D772" w14:textId="77777777" w:rsidR="000F235A" w:rsidRDefault="000F235A" w:rsidP="00646C9C">
      <w:pPr>
        <w:pStyle w:val="Figure"/>
      </w:pPr>
      <w:bookmarkStart w:id="58" w:name="_Toc401433975"/>
      <w:r>
        <w:t>Reporting Modes for Message 21</w:t>
      </w:r>
      <w:bookmarkEnd w:id="58"/>
    </w:p>
    <w:p w14:paraId="4F6A3184" w14:textId="1980A645" w:rsidR="000F235A" w:rsidRDefault="000F235A" w:rsidP="00646C9C">
      <w:pPr>
        <w:pStyle w:val="BodyText"/>
      </w:pPr>
      <w:r>
        <w:t>Type 1 and Type 2 AIS AtoN stations may transmit on a single AIS channel, either Channel A or Channel B, or on both channels.  The Type 3 AIS AtoN station should transmit on both channels.</w:t>
      </w:r>
    </w:p>
    <w:p w14:paraId="37FA6D98" w14:textId="77777777" w:rsidR="000F235A" w:rsidRDefault="000F235A" w:rsidP="00646C9C">
      <w:pPr>
        <w:pStyle w:val="BodyText"/>
      </w:pPr>
      <w:r>
        <w:t>Mode B should be used for AIS AtoN Stations to give the best probability of reception.</w:t>
      </w:r>
    </w:p>
    <w:p w14:paraId="1D4B357D" w14:textId="77777777" w:rsidR="000F235A" w:rsidRDefault="000F235A" w:rsidP="00646C9C">
      <w:pPr>
        <w:pStyle w:val="Heading3"/>
      </w:pPr>
      <w:bookmarkStart w:id="59" w:name="_Toc403651794"/>
      <w:r>
        <w:t>Reporting modes for other messages</w:t>
      </w:r>
      <w:bookmarkEnd w:id="59"/>
    </w:p>
    <w:p w14:paraId="694FCB02" w14:textId="77777589" w:rsidR="000F235A" w:rsidRPr="00DD3681" w:rsidRDefault="000F235A" w:rsidP="00646C9C">
      <w:pPr>
        <w:pStyle w:val="BodyText"/>
      </w:pPr>
      <w:r w:rsidRPr="00DD3681">
        <w:t>Reporting modes for other messages should be based on operational requirements.  Two examples follow</w:t>
      </w:r>
      <w:r w:rsidR="00342676">
        <w:t>:</w:t>
      </w:r>
    </w:p>
    <w:p w14:paraId="352BFA52" w14:textId="77777777" w:rsidR="000F235A" w:rsidRPr="007A5906" w:rsidRDefault="000F235A" w:rsidP="00646C9C">
      <w:pPr>
        <w:pStyle w:val="Heading4"/>
      </w:pPr>
      <w:r w:rsidRPr="007A5906">
        <w:t>Message 6 for AtoN monitoring</w:t>
      </w:r>
    </w:p>
    <w:p w14:paraId="732EF986" w14:textId="77777777" w:rsidR="000F235A" w:rsidRDefault="000F235A" w:rsidP="00646C9C">
      <w:pPr>
        <w:pStyle w:val="BodyText"/>
      </w:pPr>
      <w:r>
        <w:t>This application is essentially point to point transfer of monitoring data, and so a single channel, Mode C, may be sufficient.</w:t>
      </w:r>
    </w:p>
    <w:p w14:paraId="6C276C6F" w14:textId="77777777" w:rsidR="000F235A" w:rsidRPr="007A5906" w:rsidRDefault="000F235A" w:rsidP="00646C9C">
      <w:pPr>
        <w:pStyle w:val="Heading4"/>
      </w:pPr>
      <w:r w:rsidRPr="007A5906">
        <w:t>Message 8 for Meteor</w:t>
      </w:r>
      <w:r>
        <w:t>ological and Hydrological data</w:t>
      </w:r>
    </w:p>
    <w:p w14:paraId="3F77C7C0" w14:textId="77777777" w:rsidR="000F235A" w:rsidRDefault="000F235A" w:rsidP="00646C9C">
      <w:pPr>
        <w:pStyle w:val="BodyText"/>
      </w:pPr>
      <w:r w:rsidRPr="00DD3681">
        <w:t>This application is likely to be intended for the benefit of shipping and so to increase the likelihood of reception, the use of Mode A or B is recommended.</w:t>
      </w:r>
    </w:p>
    <w:p w14:paraId="7136DA1A" w14:textId="77777777" w:rsidR="00F71E0B" w:rsidRPr="00F71E0B" w:rsidRDefault="000F235A" w:rsidP="00F71E0B">
      <w:pPr>
        <w:pStyle w:val="Heading2"/>
        <w:tabs>
          <w:tab w:val="clear" w:pos="1440"/>
        </w:tabs>
      </w:pPr>
      <w:bookmarkStart w:id="60" w:name="_Toc288028525"/>
      <w:bookmarkStart w:id="61" w:name="_Toc403651795"/>
      <w:r>
        <w:t>Configuration of Message 21, Aids to Navigation Report</w:t>
      </w:r>
      <w:bookmarkEnd w:id="60"/>
      <w:bookmarkEnd w:id="61"/>
    </w:p>
    <w:p w14:paraId="605A10FA" w14:textId="77777777" w:rsidR="000F235A" w:rsidRDefault="000F235A" w:rsidP="00646C9C">
      <w:pPr>
        <w:pStyle w:val="BodyText"/>
      </w:pPr>
      <w:r>
        <w:t>Configuration of an AIS AtoN station, and of the essential Message 21, is described in IEC 62320-2.</w:t>
      </w:r>
    </w:p>
    <w:p w14:paraId="7A4A38A2" w14:textId="77777777" w:rsidR="000F235A" w:rsidRDefault="000F235A" w:rsidP="00646C9C">
      <w:pPr>
        <w:pStyle w:val="Heading3"/>
      </w:pPr>
      <w:bookmarkStart w:id="62" w:name="_Toc403651796"/>
      <w:r>
        <w:t>Position monitoring for floating aids</w:t>
      </w:r>
      <w:bookmarkEnd w:id="62"/>
    </w:p>
    <w:p w14:paraId="0C6B9BB0" w14:textId="77777777" w:rsidR="000F235A" w:rsidRDefault="000F235A" w:rsidP="00646C9C">
      <w:pPr>
        <w:pStyle w:val="BodyText"/>
      </w:pPr>
      <w:r w:rsidRPr="00A94592">
        <w:t xml:space="preserve">The AIS AtoN Station should transmit its current position as given by the </w:t>
      </w:r>
      <w:r>
        <w:t xml:space="preserve">Electronic Position Fixing System (EPFS) </w:t>
      </w:r>
      <w:r w:rsidRPr="00A94592">
        <w:t>on the floating AtoN.</w:t>
      </w:r>
    </w:p>
    <w:p w14:paraId="174053BB" w14:textId="77777777" w:rsidR="000F235A" w:rsidRDefault="000F235A" w:rsidP="00FE293B">
      <w:pPr>
        <w:pStyle w:val="ListNumber"/>
        <w:tabs>
          <w:tab w:val="clear" w:pos="360"/>
        </w:tabs>
        <w:ind w:left="0" w:firstLine="0"/>
        <w:jc w:val="both"/>
      </w:pPr>
      <w:r>
        <w:t xml:space="preserve">The position derived from an </w:t>
      </w:r>
      <w:r w:rsidRPr="00A94592">
        <w:t xml:space="preserve">EPFS </w:t>
      </w:r>
      <w:r>
        <w:t>can be used in conjunction with the reference, or charted, position and a ‘guard ring’ to monitor the position of floating AtoN and to generate an ‘Off position’ alarm which sets the off-position indicator bit in Message 21.</w:t>
      </w:r>
    </w:p>
    <w:p w14:paraId="19D8E788" w14:textId="77777777" w:rsidR="000F235A" w:rsidRDefault="000F235A" w:rsidP="00FE293B">
      <w:pPr>
        <w:pStyle w:val="ListNumber"/>
        <w:tabs>
          <w:tab w:val="clear" w:pos="360"/>
        </w:tabs>
        <w:ind w:left="0" w:firstLine="0"/>
        <w:jc w:val="both"/>
      </w:pPr>
    </w:p>
    <w:p w14:paraId="31370188" w14:textId="77777777" w:rsidR="000F235A" w:rsidRDefault="000F235A" w:rsidP="00646C9C">
      <w:pPr>
        <w:pStyle w:val="BodyText"/>
      </w:pPr>
      <w:r>
        <w:t>IEC 62320-2 does not prescribe any specific algorithm for computing off position for the purpose of setting the off-position flag in Message 21.  This algorithm is left to the AIS AtoN manufacturer or competent authority to decide.</w:t>
      </w:r>
    </w:p>
    <w:p w14:paraId="26428FEE" w14:textId="3CE50C1F" w:rsidR="000F235A" w:rsidRDefault="000F235A" w:rsidP="00646C9C">
      <w:pPr>
        <w:pStyle w:val="BodyText"/>
      </w:pPr>
      <w:r>
        <w:lastRenderedPageBreak/>
        <w:t xml:space="preserve">When selecting an off-position algorithm, consideration should be given to spurious position fixes from the EPFS.  A single spurious position fix from the EPFS should not set the </w:t>
      </w:r>
      <w:r w:rsidR="00B0744F">
        <w:t>o</w:t>
      </w:r>
      <w:r>
        <w:t>ff-position flag in Message 21.</w:t>
      </w:r>
    </w:p>
    <w:p w14:paraId="629868E9" w14:textId="3A0EC4C6" w:rsidR="000F235A" w:rsidRDefault="000F235A" w:rsidP="00646C9C">
      <w:pPr>
        <w:pStyle w:val="BodyText"/>
      </w:pPr>
      <w:r>
        <w:t>The setting of the off</w:t>
      </w:r>
      <w:r w:rsidR="00B0744F">
        <w:t>-</w:t>
      </w:r>
      <w:r>
        <w:t xml:space="preserve">position indicator in Message 21 should be the result </w:t>
      </w:r>
      <w:r w:rsidRPr="00432F11">
        <w:t>of a determination of the AtoN position, based on multiple EPFS position fixes.</w:t>
      </w:r>
      <w:r w:rsidR="00966594">
        <w:t xml:space="preserve"> </w:t>
      </w:r>
      <w:r w:rsidRPr="00432F11">
        <w:t xml:space="preserve"> The</w:t>
      </w:r>
      <w:r>
        <w:t xml:space="preserve"> EPFS should be operational long enough to obtain a stable and reliable position fix, considering the accuracy required to determine if the AtoN is inside or outside the guard ring. </w:t>
      </w:r>
      <w:r w:rsidR="00966594">
        <w:t xml:space="preserve"> </w:t>
      </w:r>
      <w:r>
        <w:t xml:space="preserve">The specific algorithm used may be decided by the manufacturer. </w:t>
      </w:r>
      <w:r w:rsidR="00966594">
        <w:t xml:space="preserve"> </w:t>
      </w:r>
      <w:r>
        <w:t xml:space="preserve">Two examples of algorithms are at </w:t>
      </w:r>
      <w:r w:rsidR="00A709C7">
        <w:fldChar w:fldCharType="begin"/>
      </w:r>
      <w:r w:rsidR="00A709C7">
        <w:instrText xml:space="preserve"> REF _Ref209461199 \r \h  \* MERGEFORMAT </w:instrText>
      </w:r>
      <w:r w:rsidR="00A709C7">
        <w:fldChar w:fldCharType="separate"/>
      </w:r>
      <w:r w:rsidR="00A62810">
        <w:t>ANNEX A</w:t>
      </w:r>
      <w:r w:rsidR="00A709C7">
        <w:fldChar w:fldCharType="end"/>
      </w:r>
      <w:r>
        <w:t>.</w:t>
      </w:r>
    </w:p>
    <w:p w14:paraId="0BFDAF7B" w14:textId="77777777" w:rsidR="000F235A" w:rsidRDefault="000F235A" w:rsidP="00646C9C">
      <w:pPr>
        <w:pStyle w:val="BodyText"/>
      </w:pPr>
      <w:r>
        <w:t>The use of systems that augment the EPFS is recommended, to improve the accuracy and reliability of the position data.</w:t>
      </w:r>
    </w:p>
    <w:p w14:paraId="1E41A653" w14:textId="77777777" w:rsidR="000F235A" w:rsidRDefault="000F235A" w:rsidP="00646C9C">
      <w:pPr>
        <w:pStyle w:val="Heading3"/>
      </w:pPr>
      <w:bookmarkStart w:id="63" w:name="_Toc403651797"/>
      <w:r>
        <w:t>Name of AtoN</w:t>
      </w:r>
      <w:bookmarkEnd w:id="63"/>
    </w:p>
    <w:p w14:paraId="5796912C" w14:textId="77777777" w:rsidR="000F235A" w:rsidRDefault="000F235A" w:rsidP="00646C9C">
      <w:pPr>
        <w:pStyle w:val="BodyText"/>
      </w:pPr>
      <w:r>
        <w:t xml:space="preserve">When assigning the </w:t>
      </w:r>
      <w:r w:rsidR="00836F3F">
        <w:t>‘</w:t>
      </w:r>
      <w:r>
        <w:t>Name of AtoN</w:t>
      </w:r>
      <w:r w:rsidR="00836F3F">
        <w:t>’</w:t>
      </w:r>
      <w:r>
        <w:t xml:space="preserve"> field in Message 21, one or more of the following should be used:</w:t>
      </w:r>
    </w:p>
    <w:p w14:paraId="464C28B7" w14:textId="77777777" w:rsidR="000F235A" w:rsidRDefault="000F235A" w:rsidP="00646FDE">
      <w:pPr>
        <w:pStyle w:val="List1"/>
        <w:numPr>
          <w:ilvl w:val="0"/>
          <w:numId w:val="44"/>
        </w:numPr>
      </w:pPr>
      <w:r>
        <w:t>Charted name</w:t>
      </w:r>
      <w:r w:rsidR="00726CF1">
        <w:t>.</w:t>
      </w:r>
    </w:p>
    <w:p w14:paraId="72C2C540" w14:textId="77777777" w:rsidR="000F235A" w:rsidRDefault="000F235A" w:rsidP="00646C9C">
      <w:pPr>
        <w:pStyle w:val="List1"/>
        <w:numPr>
          <w:ilvl w:val="0"/>
          <w:numId w:val="39"/>
        </w:numPr>
      </w:pPr>
      <w:r>
        <w:t>National or international identification number</w:t>
      </w:r>
      <w:r w:rsidR="00726CF1">
        <w:t>.</w:t>
      </w:r>
    </w:p>
    <w:p w14:paraId="3516211C" w14:textId="639FACA8" w:rsidR="000F235A" w:rsidRDefault="000F235A" w:rsidP="00646C9C">
      <w:pPr>
        <w:pStyle w:val="List1"/>
        <w:numPr>
          <w:ilvl w:val="0"/>
          <w:numId w:val="39"/>
        </w:numPr>
      </w:pPr>
      <w:r>
        <w:t>Description of special characteristics.</w:t>
      </w:r>
      <w:r w:rsidR="00966594">
        <w:t xml:space="preserve"> </w:t>
      </w:r>
      <w:r>
        <w:t xml:space="preserve"> (This content is up to the service provider, but examples are light flash character, range in nautical miles, elevation in metres.)</w:t>
      </w:r>
    </w:p>
    <w:p w14:paraId="2D010890" w14:textId="77777777" w:rsidR="000F235A" w:rsidRDefault="000F235A" w:rsidP="00646C9C">
      <w:pPr>
        <w:pStyle w:val="BodyText"/>
      </w:pPr>
      <w:r>
        <w:t xml:space="preserve">The name can be up to 34 characters in length if the name extension field is used. </w:t>
      </w:r>
      <w:r w:rsidR="00966594">
        <w:t xml:space="preserve"> </w:t>
      </w:r>
      <w:r>
        <w:t>Care should be taken when using long names as more than 20 characters may not be displayed on the MKD of some Class A equipped vessels.</w:t>
      </w:r>
    </w:p>
    <w:p w14:paraId="1BB24A8A" w14:textId="77777777" w:rsidR="000F235A" w:rsidRDefault="000F235A" w:rsidP="00646C9C">
      <w:pPr>
        <w:pStyle w:val="Heading3"/>
      </w:pPr>
      <w:bookmarkStart w:id="64" w:name="_Toc403651798"/>
      <w:r>
        <w:t xml:space="preserve">The </w:t>
      </w:r>
      <w:r w:rsidR="00836F3F">
        <w:t>‘</w:t>
      </w:r>
      <w:r>
        <w:t>Dimension/reference for position AtoN field</w:t>
      </w:r>
      <w:r w:rsidR="00836F3F">
        <w:t>’</w:t>
      </w:r>
      <w:bookmarkEnd w:id="64"/>
    </w:p>
    <w:p w14:paraId="21E25BE3" w14:textId="77777777" w:rsidR="000F235A" w:rsidRDefault="000F235A" w:rsidP="00646C9C">
      <w:pPr>
        <w:pStyle w:val="BodyText"/>
      </w:pPr>
      <w:r>
        <w:t xml:space="preserve">This field should indicate the </w:t>
      </w:r>
      <w:r w:rsidR="00836F3F">
        <w:t>‘</w:t>
      </w:r>
      <w:r>
        <w:t>dimension/reference for position</w:t>
      </w:r>
      <w:r w:rsidR="00836F3F">
        <w:t>’</w:t>
      </w:r>
      <w:r>
        <w:t xml:space="preserve"> parameter of the AtoN object itself and </w:t>
      </w:r>
      <w:r>
        <w:rPr>
          <w:bCs/>
        </w:rPr>
        <w:t>not</w:t>
      </w:r>
      <w:r>
        <w:t xml:space="preserve"> the dimensions of the area in which a floating aid can move (guard zone) or dimensions of a </w:t>
      </w:r>
      <w:r w:rsidR="00836F3F">
        <w:t>‘</w:t>
      </w:r>
      <w:r>
        <w:t>dangerous zone</w:t>
      </w:r>
      <w:r w:rsidR="00836F3F">
        <w:t>’</w:t>
      </w:r>
      <w:r>
        <w:t xml:space="preserve"> around the AtoN.</w:t>
      </w:r>
    </w:p>
    <w:p w14:paraId="03EBDF72" w14:textId="77777777" w:rsidR="005906A9" w:rsidRDefault="005906A9" w:rsidP="00646C9C">
      <w:pPr>
        <w:pStyle w:val="BodyText"/>
      </w:pPr>
      <w:r>
        <w:t>The dimension will represent a rectangular shape encompassing all of the aid or structure.</w:t>
      </w:r>
    </w:p>
    <w:p w14:paraId="0AE7D2F0" w14:textId="77777777" w:rsidR="000F235A" w:rsidRDefault="004D7A79" w:rsidP="00A62810">
      <w:pPr>
        <w:pStyle w:val="BodyText"/>
        <w:jc w:val="center"/>
      </w:pPr>
      <w:r>
        <w:rPr>
          <w:noProof/>
          <w:lang w:val="en-IE" w:eastAsia="en-IE"/>
        </w:rPr>
        <w:drawing>
          <wp:inline distT="0" distB="0" distL="0" distR="0" wp14:anchorId="06003C5B" wp14:editId="52182EAC">
            <wp:extent cx="6120130" cy="2653483"/>
            <wp:effectExtent l="1905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6"/>
                    <a:srcRect/>
                    <a:stretch>
                      <a:fillRect/>
                    </a:stretch>
                  </pic:blipFill>
                  <pic:spPr bwMode="auto">
                    <a:xfrm>
                      <a:off x="0" y="0"/>
                      <a:ext cx="6120130" cy="2653483"/>
                    </a:xfrm>
                    <a:prstGeom prst="rect">
                      <a:avLst/>
                    </a:prstGeom>
                    <a:noFill/>
                    <a:ln w="9525">
                      <a:noFill/>
                      <a:miter lim="800000"/>
                      <a:headEnd/>
                      <a:tailEnd/>
                    </a:ln>
                  </pic:spPr>
                </pic:pic>
              </a:graphicData>
            </a:graphic>
          </wp:inline>
        </w:drawing>
      </w:r>
      <w:r w:rsidR="000F235A">
        <w:t xml:space="preserve">The orientations established by the dimensions A, B, C &amp; D should face true north, south, west &amp; east respectively.  </w:t>
      </w:r>
    </w:p>
    <w:p w14:paraId="7A93EF57" w14:textId="77777777" w:rsidR="000F235A" w:rsidRPr="00CD235F" w:rsidRDefault="000F235A" w:rsidP="00CD235F">
      <w:pPr>
        <w:pStyle w:val="Figure"/>
      </w:pPr>
      <w:bookmarkStart w:id="65" w:name="_Toc401433976"/>
      <w:bookmarkStart w:id="66" w:name="_Toc401433977"/>
      <w:bookmarkStart w:id="67" w:name="_Toc401433980"/>
      <w:bookmarkStart w:id="68" w:name="_Toc401433995"/>
      <w:bookmarkStart w:id="69" w:name="_Toc401433996"/>
      <w:bookmarkStart w:id="70" w:name="_Toc401433997"/>
      <w:bookmarkStart w:id="71" w:name="_Toc401433998"/>
      <w:bookmarkStart w:id="72" w:name="_Toc401433999"/>
      <w:bookmarkStart w:id="73" w:name="_Toc401434000"/>
      <w:bookmarkStart w:id="74" w:name="_Toc401434001"/>
      <w:bookmarkStart w:id="75" w:name="_Toc401434002"/>
      <w:bookmarkStart w:id="76" w:name="_Toc401434011"/>
      <w:bookmarkStart w:id="77" w:name="_Toc401434012"/>
      <w:bookmarkStart w:id="78" w:name="_Toc401434013"/>
      <w:bookmarkStart w:id="79" w:name="_Toc401434014"/>
      <w:bookmarkStart w:id="80" w:name="_Toc401434015"/>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t>Dimension/reference for position AtoN field</w:t>
      </w:r>
      <w:bookmarkEnd w:id="80"/>
    </w:p>
    <w:p w14:paraId="1851D89D" w14:textId="77777777" w:rsidR="000F235A" w:rsidRDefault="000F235A" w:rsidP="00CD235F">
      <w:pPr>
        <w:pStyle w:val="Heading3"/>
      </w:pPr>
      <w:bookmarkStart w:id="81" w:name="_Toc403651799"/>
      <w:r>
        <w:t>AtoN Status Bits</w:t>
      </w:r>
      <w:bookmarkEnd w:id="81"/>
    </w:p>
    <w:p w14:paraId="75F9A9C7" w14:textId="05F31F39" w:rsidR="00D03C32" w:rsidRDefault="00D1513C" w:rsidP="00D03C32">
      <w:pPr>
        <w:pStyle w:val="BodyText"/>
        <w:rPr>
          <w:ins w:id="82" w:author="Burrows S" w:date="2015-04-23T13:05:00Z"/>
        </w:rPr>
      </w:pPr>
      <w:del w:id="83" w:author="Burrows S" w:date="2015-04-23T13:05:00Z">
        <w:r w:rsidRPr="003D67F8" w:rsidDel="00D03C32">
          <w:delText xml:space="preserve">There is potential for confusion when deciding whether an aid is lighted or unlighted. </w:delText>
        </w:r>
        <w:r w:rsidDel="00D03C32">
          <w:delText xml:space="preserve"> </w:delText>
        </w:r>
        <w:r w:rsidRPr="003D67F8" w:rsidDel="00D03C32">
          <w:delText>Competent authorities may wish to use the eight AtoN Status Bits of the message to indicate this.</w:delText>
        </w:r>
      </w:del>
      <w:ins w:id="84" w:author="Burrows S" w:date="2015-04-23T13:05:00Z">
        <w:r w:rsidR="00D03C32" w:rsidRPr="00D03C32">
          <w:t xml:space="preserve"> </w:t>
        </w:r>
        <w:r w:rsidR="00D03C32" w:rsidRPr="003D67F8">
          <w:t>Competent authorities may wish to use the eight AtoN Status Bits of the message to indicate</w:t>
        </w:r>
        <w:r w:rsidR="00D03C32">
          <w:t xml:space="preserve"> additional information about the AtoN, which has relevance to the mariner.</w:t>
        </w:r>
      </w:ins>
    </w:p>
    <w:p w14:paraId="0477A9BA" w14:textId="77777777" w:rsidR="00D03C32" w:rsidRDefault="00D03C32" w:rsidP="00D03C32">
      <w:pPr>
        <w:pStyle w:val="BodyText"/>
        <w:rPr>
          <w:ins w:id="85" w:author="Burrows S" w:date="2015-04-23T13:05:00Z"/>
        </w:rPr>
      </w:pPr>
      <w:ins w:id="86" w:author="Burrows S" w:date="2015-04-23T13:05:00Z">
        <w:r>
          <w:lastRenderedPageBreak/>
          <w:t>The first three bits shall be used to define a Page ID. The Page ID can range from 0 to 7, allowing 8 pages.  The first page (page 0) is not used for the Regional/International application and is defined as the default ‘not used’ condition in Recommendation ITU-R M.1371.</w:t>
        </w:r>
      </w:ins>
    </w:p>
    <w:p w14:paraId="7DB6F173" w14:textId="77777777" w:rsidR="00D03C32" w:rsidRDefault="00D03C32" w:rsidP="00D03C32">
      <w:pPr>
        <w:pStyle w:val="BodyText"/>
        <w:rPr>
          <w:ins w:id="87" w:author="Burrows S" w:date="2015-04-23T13:05:00Z"/>
          <w:lang w:eastAsia="de-DE"/>
        </w:rPr>
      </w:pPr>
      <w:ins w:id="88" w:author="Burrows S" w:date="2015-04-23T13:05:00Z">
        <w:r>
          <w:rPr>
            <w:lang w:eastAsia="de-DE"/>
          </w:rPr>
          <w:t xml:space="preserve">A number of pages of the AtoN Status Bits are used for Regional use, so that the status bits that only have meaning in certain places can be utilised without the constriction of needing international agreement. </w:t>
        </w:r>
      </w:ins>
    </w:p>
    <w:p w14:paraId="6E59C169" w14:textId="77777777" w:rsidR="00D03C32" w:rsidRDefault="00D03C32" w:rsidP="00D03C32">
      <w:pPr>
        <w:pStyle w:val="BodyText"/>
        <w:rPr>
          <w:ins w:id="89" w:author="Burrows S" w:date="2015-04-23T13:05:00Z"/>
          <w:lang w:eastAsia="de-DE"/>
        </w:rPr>
      </w:pPr>
      <w:ins w:id="90" w:author="Burrows S" w:date="2015-04-23T13:05:00Z">
        <w:r>
          <w:rPr>
            <w:lang w:eastAsia="de-DE"/>
          </w:rPr>
          <w:t>For example, a Message 21 to be used for inland navigation purposes would use one page of regional status bits.</w:t>
        </w:r>
      </w:ins>
    </w:p>
    <w:p w14:paraId="045DC412" w14:textId="77777777" w:rsidR="00D03C32" w:rsidRDefault="00D03C32" w:rsidP="00D03C32">
      <w:pPr>
        <w:pStyle w:val="BodyText"/>
        <w:rPr>
          <w:ins w:id="91" w:author="Burrows S" w:date="2015-04-23T13:05:00Z"/>
          <w:lang w:eastAsia="de-DE"/>
        </w:rPr>
      </w:pPr>
      <w:ins w:id="92" w:author="Burrows S" w:date="2015-04-23T13:05:00Z">
        <w:r>
          <w:rPr>
            <w:lang w:eastAsia="de-DE"/>
          </w:rPr>
          <w:t xml:space="preserve">It is recommended that Pages 1-3 inclusive are used for regional use, whilst pages 4-7 inclusive are retained for international use. </w:t>
        </w:r>
      </w:ins>
    </w:p>
    <w:p w14:paraId="1C37A1CF" w14:textId="77777777" w:rsidR="00D03C32" w:rsidRDefault="00D03C32" w:rsidP="00D03C32">
      <w:pPr>
        <w:pStyle w:val="BodyText"/>
        <w:rPr>
          <w:ins w:id="93" w:author="Burrows S" w:date="2015-04-23T13:05:00Z"/>
          <w:lang w:eastAsia="de-DE"/>
        </w:rPr>
      </w:pPr>
      <w:ins w:id="94" w:author="Burrows S" w:date="2015-04-23T13:05:00Z">
        <w:r>
          <w:rPr>
            <w:lang w:eastAsia="de-DE"/>
          </w:rPr>
          <w:t>This would mean that the first bit of the page number can be used to determine the use of the status bits: 0 – Regional/Not in use, 1 – International.</w:t>
        </w:r>
      </w:ins>
    </w:p>
    <w:p w14:paraId="1D474FAD" w14:textId="77777777" w:rsidR="00D03C32" w:rsidRDefault="00D03C32" w:rsidP="00D03C32">
      <w:pPr>
        <w:pStyle w:val="BodyText"/>
        <w:rPr>
          <w:ins w:id="95" w:author="Burrows S" w:date="2015-04-23T13:05:00Z"/>
          <w:lang w:eastAsia="de-DE"/>
        </w:rPr>
      </w:pPr>
      <w:ins w:id="96" w:author="Burrows S" w:date="2015-04-23T13:05:00Z">
        <w:r>
          <w:rPr>
            <w:lang w:eastAsia="de-DE"/>
          </w:rPr>
          <w:t xml:space="preserve">Regions are defined by the MID of the unique identifier contained in AIS VDL Message 21. </w:t>
        </w:r>
      </w:ins>
    </w:p>
    <w:p w14:paraId="16EFCA31" w14:textId="53C872A4" w:rsidR="00D1513C" w:rsidRPr="00661828" w:rsidDel="00D03C32" w:rsidRDefault="00D03C32" w:rsidP="00D03C32">
      <w:pPr>
        <w:pStyle w:val="BodyText"/>
        <w:rPr>
          <w:del w:id="97" w:author="Burrows S" w:date="2015-04-23T13:05:00Z"/>
          <w:lang w:eastAsia="de-DE"/>
        </w:rPr>
      </w:pPr>
      <w:ins w:id="98" w:author="Burrows S" w:date="2015-04-23T13:05:00Z">
        <w:r>
          <w:rPr>
            <w:lang w:eastAsia="de-DE"/>
          </w:rPr>
          <w:t>IALA may be able to hold a collection of regional page definitions in use around the world (in a similar way to the existing AIS ASM collection) to assist with the development and dissemination of the bits.</w:t>
        </w:r>
      </w:ins>
    </w:p>
    <w:p w14:paraId="082C7466" w14:textId="77777777" w:rsidR="00503E58" w:rsidRPr="007A5906" w:rsidRDefault="00503E58" w:rsidP="00503E58">
      <w:pPr>
        <w:pStyle w:val="Heading4"/>
      </w:pPr>
      <w:r>
        <w:t>AtoN Health Status</w:t>
      </w:r>
    </w:p>
    <w:p w14:paraId="2C7A222E" w14:textId="77777777" w:rsidR="000F235A" w:rsidRDefault="000F235A" w:rsidP="005A05D8">
      <w:pPr>
        <w:pStyle w:val="BodyText"/>
      </w:pPr>
      <w:r>
        <w:t>The diagram below represents the recommended use of these bits.</w:t>
      </w:r>
    </w:p>
    <w:p w14:paraId="647E103B" w14:textId="77777777" w:rsidR="000F235A" w:rsidRDefault="000F235A" w:rsidP="005A05D8">
      <w:pPr>
        <w:pStyle w:val="BodyText"/>
      </w:pPr>
    </w:p>
    <w:p w14:paraId="53419940" w14:textId="77777777" w:rsidR="000F235A" w:rsidRDefault="000F235A" w:rsidP="005A05D8">
      <w:pPr>
        <w:pStyle w:val="IALABodyText"/>
        <w:jc w:val="center"/>
      </w:pPr>
      <w:r>
        <w:object w:dxaOrig="7695" w:dyaOrig="3555" w14:anchorId="04C35E7F">
          <v:shape id="_x0000_i1026" type="#_x0000_t75" style="width:389.65pt;height:176.65pt" o:ole="">
            <v:imagedata r:id="rId17" o:title="" cropleft="-843f"/>
          </v:shape>
          <o:OLEObject Type="Embed" ProgID="Word.Picture.8" ShapeID="_x0000_i1026" DrawAspect="Content" ObjectID="_1503572682" r:id="rId18"/>
        </w:object>
      </w:r>
    </w:p>
    <w:p w14:paraId="16A102B8" w14:textId="77777777" w:rsidR="000F235A" w:rsidRDefault="000F235A" w:rsidP="00CD235F">
      <w:pPr>
        <w:pStyle w:val="Figure"/>
      </w:pPr>
      <w:bookmarkStart w:id="99" w:name="_Toc401434016"/>
      <w:r>
        <w:t>Recommended use of AtoN status bits</w:t>
      </w:r>
      <w:bookmarkEnd w:id="99"/>
    </w:p>
    <w:p w14:paraId="39F217D9" w14:textId="77777777" w:rsidR="000F235A" w:rsidRDefault="000F235A" w:rsidP="00CD235F">
      <w:pPr>
        <w:pStyle w:val="BodyText"/>
      </w:pPr>
      <w:r>
        <w:t>These bits shall be employed as follows:</w:t>
      </w:r>
    </w:p>
    <w:p w14:paraId="1789B2DB" w14:textId="77777777" w:rsidR="000F235A" w:rsidRDefault="000F235A" w:rsidP="00CD235F">
      <w:pPr>
        <w:pStyle w:val="BodyText"/>
      </w:pPr>
      <w:r>
        <w:t>The first three bits shall be use</w:t>
      </w:r>
      <w:r w:rsidR="00966594">
        <w:t>d</w:t>
      </w:r>
      <w:r>
        <w:t xml:space="preserve"> to define a Page ID.  The Page ID can range from 0 to 7, allowing 8 pages.  The first page (page 0) is not used for the Regional/International application and is defined as the default </w:t>
      </w:r>
      <w:r w:rsidR="00836F3F">
        <w:t>‘</w:t>
      </w:r>
      <w:r>
        <w:t>not used</w:t>
      </w:r>
      <w:r w:rsidR="00836F3F">
        <w:t>’</w:t>
      </w:r>
      <w:r>
        <w:t xml:space="preserve"> condition in Recommendation ITU-R M.1371.  Page 7 (binary 111) is defined above. Pages 1 to 6 are reserved for future use.  The future use is envisaged as being for monitoring of AtoN parameters such as voltages, currents, temperatures, etc.</w:t>
      </w:r>
    </w:p>
    <w:p w14:paraId="189F38ED" w14:textId="77777777" w:rsidR="000F235A" w:rsidRDefault="000F235A" w:rsidP="00CD235F">
      <w:pPr>
        <w:pStyle w:val="BodyText"/>
      </w:pPr>
      <w:r>
        <w:t>Page 7 shall be implemented in all types of AIS AtoN Stations.  The final 5 data bits are defined as in the diagram above.</w:t>
      </w:r>
    </w:p>
    <w:p w14:paraId="2F57ACDF" w14:textId="77777777" w:rsidR="00F71E0B" w:rsidRDefault="00F71E0B" w:rsidP="00CD235F">
      <w:pPr>
        <w:pStyle w:val="BodyText"/>
      </w:pPr>
    </w:p>
    <w:p w14:paraId="518FB982" w14:textId="77777777" w:rsidR="000F235A" w:rsidRPr="005A05D8" w:rsidRDefault="000F235A" w:rsidP="005A05D8">
      <w:pPr>
        <w:pStyle w:val="BodyText"/>
        <w:rPr>
          <w:b/>
        </w:rPr>
      </w:pPr>
      <w:r w:rsidRPr="005A05D8">
        <w:rPr>
          <w:b/>
        </w:rPr>
        <w:t>NOTE</w:t>
      </w:r>
    </w:p>
    <w:p w14:paraId="11CC898B" w14:textId="77777777" w:rsidR="000F235A" w:rsidRPr="003D67F8" w:rsidRDefault="000F235A" w:rsidP="0099310E">
      <w:pPr>
        <w:pStyle w:val="List1"/>
        <w:numPr>
          <w:ilvl w:val="0"/>
          <w:numId w:val="55"/>
        </w:numPr>
      </w:pPr>
      <w:r w:rsidRPr="003D67F8">
        <w:t>Manufacturer’s default setting for the eight AtoN Status bits of Message 21 should be all zeros</w:t>
      </w:r>
      <w:r w:rsidR="00726CF1">
        <w:t>.</w:t>
      </w:r>
    </w:p>
    <w:p w14:paraId="6EC560C0" w14:textId="77777777" w:rsidR="000F235A" w:rsidRPr="003D67F8" w:rsidRDefault="000F235A" w:rsidP="0099310E">
      <w:pPr>
        <w:pStyle w:val="List1"/>
      </w:pPr>
      <w:r w:rsidRPr="003D67F8">
        <w:t xml:space="preserve">One bit is used for alerting the competent authority that there is a problem at the AIS AtoN Station.  This allows a competent authority to avoid using Message 6, if there is pressure on </w:t>
      </w:r>
      <w:r w:rsidRPr="003D67F8">
        <w:lastRenderedPageBreak/>
        <w:t>VDL slots, while still receiving some monitoring information every time Message 21 is sent by the AIS AtoN Station</w:t>
      </w:r>
      <w:r w:rsidR="00726CF1">
        <w:t>.</w:t>
      </w:r>
    </w:p>
    <w:p w14:paraId="251D9BFD" w14:textId="77777777" w:rsidR="000F235A" w:rsidRPr="003D67F8" w:rsidRDefault="000F235A" w:rsidP="0099310E">
      <w:pPr>
        <w:pStyle w:val="List1"/>
      </w:pPr>
      <w:r w:rsidRPr="003D67F8">
        <w:t>Health flag alarm should be set to 1 to indicate a fault in or failure of the AtoN system or AIS AtoN station, at this location.  Further indication of the fault or failure detail can be achieved by use of additional pages within the eight AtoN Status bits, or addressed binary Message 6</w:t>
      </w:r>
      <w:r w:rsidR="00726CF1">
        <w:t>.</w:t>
      </w:r>
    </w:p>
    <w:p w14:paraId="7BF604A9" w14:textId="77777777" w:rsidR="000F235A" w:rsidRPr="003D67F8" w:rsidRDefault="000F235A" w:rsidP="0099310E">
      <w:pPr>
        <w:pStyle w:val="List1"/>
      </w:pPr>
      <w:r w:rsidRPr="003D67F8">
        <w:t>By using only page 7 there is no need to toggle through the messages, only Message Id 7 has to be read thus allowing an immediate filtering</w:t>
      </w:r>
      <w:r w:rsidR="00726CF1">
        <w:t>.</w:t>
      </w:r>
    </w:p>
    <w:p w14:paraId="281DB9BD" w14:textId="77777777" w:rsidR="000F235A" w:rsidRPr="003D67F8" w:rsidRDefault="000F235A" w:rsidP="0099310E">
      <w:pPr>
        <w:pStyle w:val="List1"/>
      </w:pPr>
      <w:r w:rsidRPr="003D67F8">
        <w:t>Main Light Status - For the main light, a fail is a situation where:</w:t>
      </w:r>
    </w:p>
    <w:p w14:paraId="176B4255" w14:textId="77777777" w:rsidR="000F235A" w:rsidRDefault="000F235A" w:rsidP="0099310E">
      <w:pPr>
        <w:pStyle w:val="List1indent1"/>
      </w:pPr>
      <w:r>
        <w:t>The light is off when it should be on</w:t>
      </w:r>
      <w:r w:rsidR="00726CF1">
        <w:t>.</w:t>
      </w:r>
    </w:p>
    <w:p w14:paraId="08DC72FA" w14:textId="77777777" w:rsidR="000F235A" w:rsidRDefault="000F235A" w:rsidP="0099310E">
      <w:pPr>
        <w:pStyle w:val="List1indent1"/>
      </w:pPr>
      <w:r>
        <w:t>The flash character is incorrect (e.g. an optic drive failure</w:t>
      </w:r>
      <w:r w:rsidR="00726CF1">
        <w:t>).</w:t>
      </w:r>
    </w:p>
    <w:p w14:paraId="0C3387DD" w14:textId="77777777" w:rsidR="000F235A" w:rsidRDefault="000F235A" w:rsidP="0099310E">
      <w:pPr>
        <w:pStyle w:val="List1indent1"/>
      </w:pPr>
      <w:r>
        <w:t xml:space="preserve">The </w:t>
      </w:r>
      <w:r w:rsidR="00836F3F">
        <w:t>‘</w:t>
      </w:r>
      <w:r>
        <w:t>Main light fail</w:t>
      </w:r>
      <w:r w:rsidR="00836F3F">
        <w:t>’</w:t>
      </w:r>
      <w:r>
        <w:t xml:space="preserve"> may be set if the main light is operating at a reduced range (e.g. running on emergency, lower range, lanterns).</w:t>
      </w:r>
    </w:p>
    <w:p w14:paraId="2FEFCEC0" w14:textId="77777777" w:rsidR="000F235A" w:rsidRPr="003D67F8" w:rsidRDefault="000F235A" w:rsidP="0099310E">
      <w:pPr>
        <w:pStyle w:val="List1"/>
      </w:pPr>
      <w:r w:rsidRPr="003D67F8">
        <w:t xml:space="preserve">Racon Status - For the Racon, a fail is a situation where the Racon unit signals a failure from an on-board built-in integrity test (BIIT). </w:t>
      </w:r>
      <w:r w:rsidR="00726CF1">
        <w:t xml:space="preserve"> </w:t>
      </w:r>
      <w:r w:rsidRPr="003D67F8">
        <w:t>It may also signif</w:t>
      </w:r>
      <w:r>
        <w:t>y a power failure for the Racon;</w:t>
      </w:r>
    </w:p>
    <w:p w14:paraId="1DDB6EB3" w14:textId="77777777" w:rsidR="000F235A" w:rsidRPr="009921A1" w:rsidRDefault="000F235A" w:rsidP="0099310E">
      <w:pPr>
        <w:pStyle w:val="List1"/>
      </w:pPr>
      <w:r w:rsidRPr="009921A1">
        <w:t>AtoN Alarm Flag</w:t>
      </w:r>
      <w:r>
        <w:t>:</w:t>
      </w:r>
    </w:p>
    <w:p w14:paraId="06327F6E" w14:textId="77777777" w:rsidR="000F235A" w:rsidRPr="003D67F8" w:rsidRDefault="000F235A" w:rsidP="0099310E">
      <w:pPr>
        <w:pStyle w:val="List1indent1"/>
      </w:pPr>
      <w:r>
        <w:t>The AtoN Alarm flag is un-set when all the AtoN devices are working correctly and the mariner should be able to use the AtoN as expected</w:t>
      </w:r>
      <w:r w:rsidR="00966594">
        <w:t>.</w:t>
      </w:r>
    </w:p>
    <w:p w14:paraId="5A4F4D7D" w14:textId="0B3C76B0" w:rsidR="000F235A" w:rsidRPr="003D67F8" w:rsidRDefault="000F235A" w:rsidP="0099310E">
      <w:pPr>
        <w:pStyle w:val="List1indent1"/>
      </w:pPr>
      <w:r>
        <w:t xml:space="preserve">The AtoN Alarm flag is set when any AtoN device has a failure, or is not working as expected. </w:t>
      </w:r>
      <w:r w:rsidR="00966594">
        <w:t xml:space="preserve"> </w:t>
      </w:r>
      <w:r>
        <w:t>For example, if a sector light has failed, this should set the flag.</w:t>
      </w:r>
      <w:r w:rsidR="00966594">
        <w:t xml:space="preserve"> </w:t>
      </w:r>
      <w:r>
        <w:t xml:space="preserve"> If either the Racon </w:t>
      </w:r>
      <w:r w:rsidR="0060693B">
        <w:t>or</w:t>
      </w:r>
      <w:r>
        <w:t xml:space="preserve"> the main light has failed (or operating at reduced range in the case of the light), then this will also set the flag as well as the correct bit settings in the </w:t>
      </w:r>
      <w:r w:rsidR="0060693B">
        <w:t>R</w:t>
      </w:r>
      <w:r>
        <w:t>acon</w:t>
      </w:r>
      <w:r w:rsidR="008C3939">
        <w:t xml:space="preserve"> </w:t>
      </w:r>
      <w:r>
        <w:t>/</w:t>
      </w:r>
      <w:r w:rsidR="008C3939">
        <w:t xml:space="preserve"> </w:t>
      </w:r>
      <w:r>
        <w:t xml:space="preserve">main light bits. </w:t>
      </w:r>
      <w:r w:rsidR="00966594">
        <w:t xml:space="preserve"> </w:t>
      </w:r>
      <w:r>
        <w:t>This allows a very simple indication of a problem on the AtoN without needing to decode the rest of the bits (e.g. useful for charting software to provide a quick method of determining the status of the AtoN)</w:t>
      </w:r>
      <w:r w:rsidR="00966594">
        <w:t>.</w:t>
      </w:r>
    </w:p>
    <w:p w14:paraId="2F5CACE5" w14:textId="77777777" w:rsidR="000F235A" w:rsidRDefault="000F235A" w:rsidP="0099310E">
      <w:pPr>
        <w:pStyle w:val="List1indent1"/>
      </w:pPr>
      <w:r>
        <w:t xml:space="preserve">The flag should not be set by failures that do not directly affect the use of the AtoN by the mariner. </w:t>
      </w:r>
      <w:r w:rsidR="00966594">
        <w:t xml:space="preserve"> </w:t>
      </w:r>
      <w:r>
        <w:t>For example, a failure of the telemetry system should not be relayed to the mariner.</w:t>
      </w:r>
      <w:r w:rsidR="00966594">
        <w:t xml:space="preserve"> </w:t>
      </w:r>
      <w:r>
        <w:t xml:space="preserve"> Also, if the station’s batteries are running low, this should not set the AtoN Alarm flag (unless it causes a failure of an AtoN device).</w:t>
      </w:r>
    </w:p>
    <w:p w14:paraId="1161AA08" w14:textId="77777777" w:rsidR="00503E58" w:rsidRDefault="00503E58" w:rsidP="00503E58">
      <w:pPr>
        <w:pStyle w:val="List1"/>
        <w:numPr>
          <w:ilvl w:val="0"/>
          <w:numId w:val="0"/>
        </w:numPr>
        <w:ind w:left="567" w:hanging="567"/>
      </w:pPr>
    </w:p>
    <w:p w14:paraId="6AC4AA67" w14:textId="77777777" w:rsidR="00503E58" w:rsidRPr="007A5906" w:rsidRDefault="00503E58" w:rsidP="00503E58">
      <w:pPr>
        <w:pStyle w:val="Heading4"/>
      </w:pPr>
      <w:r w:rsidRPr="007A5906">
        <w:t>AtoN</w:t>
      </w:r>
      <w:r w:rsidR="0012122E">
        <w:t xml:space="preserve"> Receiver</w:t>
      </w:r>
      <w:r w:rsidR="00A16218">
        <w:t>,</w:t>
      </w:r>
      <w:r w:rsidR="0012122E">
        <w:t xml:space="preserve"> </w:t>
      </w:r>
      <w:r>
        <w:t>‘Off position’</w:t>
      </w:r>
      <w:r w:rsidR="00A16218">
        <w:t>, Tilt and</w:t>
      </w:r>
      <w:r>
        <w:t xml:space="preserve"> </w:t>
      </w:r>
      <w:r w:rsidR="00A16218">
        <w:t xml:space="preserve">GNSS </w:t>
      </w:r>
      <w:r>
        <w:t>Status</w:t>
      </w:r>
    </w:p>
    <w:p w14:paraId="15CA25C9" w14:textId="29A1F11D" w:rsidR="00A63E9C" w:rsidRDefault="00A63E9C" w:rsidP="00A63E9C">
      <w:pPr>
        <w:jc w:val="both"/>
        <w:rPr>
          <w:rFonts w:cs="Arial"/>
        </w:rPr>
      </w:pPr>
      <w:r>
        <w:rPr>
          <w:rFonts w:cs="Arial"/>
        </w:rPr>
        <w:t>Since AIS AtoN</w:t>
      </w:r>
      <w:r w:rsidR="009345EA" w:rsidRPr="009345EA">
        <w:rPr>
          <w:rFonts w:cs="Arial"/>
        </w:rPr>
        <w:t xml:space="preserve">s often sleep and have receivers inactive, it can be difficult to know when to communicate with them. </w:t>
      </w:r>
      <w:r>
        <w:rPr>
          <w:rFonts w:cs="Arial"/>
        </w:rPr>
        <w:t>Th</w:t>
      </w:r>
      <w:r w:rsidR="009345EA" w:rsidRPr="009345EA">
        <w:rPr>
          <w:rFonts w:cs="Arial"/>
        </w:rPr>
        <w:t>is c</w:t>
      </w:r>
      <w:r>
        <w:rPr>
          <w:rFonts w:cs="Arial"/>
        </w:rPr>
        <w:t>an be addressed</w:t>
      </w:r>
      <w:r w:rsidR="009345EA" w:rsidRPr="009345EA">
        <w:rPr>
          <w:rFonts w:cs="Arial"/>
        </w:rPr>
        <w:t xml:space="preserve"> if </w:t>
      </w:r>
      <w:r w:rsidR="0060693B">
        <w:rPr>
          <w:rFonts w:cs="Arial"/>
        </w:rPr>
        <w:t>M</w:t>
      </w:r>
      <w:r w:rsidR="009345EA" w:rsidRPr="009345EA">
        <w:rPr>
          <w:rFonts w:cs="Arial"/>
        </w:rPr>
        <w:t>essage 21 contain</w:t>
      </w:r>
      <w:r>
        <w:rPr>
          <w:rFonts w:cs="Arial"/>
        </w:rPr>
        <w:t>s a status bit that indicates</w:t>
      </w:r>
      <w:r w:rsidR="009345EA" w:rsidRPr="009345EA">
        <w:rPr>
          <w:rFonts w:cs="Arial"/>
        </w:rPr>
        <w:t xml:space="preserve"> whether a receiver is present, and whether it is active. </w:t>
      </w:r>
    </w:p>
    <w:p w14:paraId="071846F2" w14:textId="77777777" w:rsidR="00A63E9C" w:rsidRDefault="00A63E9C" w:rsidP="00A63E9C">
      <w:pPr>
        <w:jc w:val="both"/>
        <w:rPr>
          <w:rFonts w:cs="Arial"/>
        </w:rPr>
      </w:pPr>
    </w:p>
    <w:p w14:paraId="49666ADC" w14:textId="44ABC1B2" w:rsidR="000208C8" w:rsidRDefault="00A63E9C" w:rsidP="00A63E9C">
      <w:pPr>
        <w:jc w:val="both"/>
        <w:rPr>
          <w:rFonts w:cs="Arial"/>
        </w:rPr>
      </w:pPr>
      <w:r>
        <w:rPr>
          <w:rFonts w:cs="Arial"/>
        </w:rPr>
        <w:t xml:space="preserve">Additionally, </w:t>
      </w:r>
      <w:r w:rsidR="0012122E">
        <w:rPr>
          <w:rFonts w:cs="Arial"/>
        </w:rPr>
        <w:t>the exis</w:t>
      </w:r>
      <w:r>
        <w:rPr>
          <w:rFonts w:cs="Arial"/>
        </w:rPr>
        <w:t>t</w:t>
      </w:r>
      <w:r w:rsidR="0012122E">
        <w:rPr>
          <w:rFonts w:cs="Arial"/>
        </w:rPr>
        <w:t>ing ‘Off</w:t>
      </w:r>
      <w:r w:rsidR="0060693B">
        <w:rPr>
          <w:rFonts w:cs="Arial"/>
        </w:rPr>
        <w:t>-</w:t>
      </w:r>
      <w:r w:rsidR="0012122E">
        <w:rPr>
          <w:rFonts w:cs="Arial"/>
        </w:rPr>
        <w:t>position’ flag may variously indicate an AtoN that is misplaced</w:t>
      </w:r>
      <w:r w:rsidR="000208C8">
        <w:rPr>
          <w:rFonts w:cs="Arial"/>
        </w:rPr>
        <w:t xml:space="preserve"> but static</w:t>
      </w:r>
      <w:r w:rsidR="0012122E">
        <w:rPr>
          <w:rFonts w:cs="Arial"/>
        </w:rPr>
        <w:t>,</w:t>
      </w:r>
      <w:r w:rsidR="000208C8">
        <w:rPr>
          <w:rFonts w:cs="Arial"/>
        </w:rPr>
        <w:t xml:space="preserve"> or</w:t>
      </w:r>
      <w:r w:rsidR="0012122E">
        <w:rPr>
          <w:rFonts w:cs="Arial"/>
        </w:rPr>
        <w:t xml:space="preserve"> a drifting AtoN. </w:t>
      </w:r>
      <w:r w:rsidR="000208C8">
        <w:rPr>
          <w:rFonts w:cs="Arial"/>
        </w:rPr>
        <w:t xml:space="preserve">In some modern lights, an inclinometer output is also available to indicate whether the light platform is tilted, and this information may </w:t>
      </w:r>
      <w:r w:rsidR="00A16218">
        <w:rPr>
          <w:rFonts w:cs="Arial"/>
        </w:rPr>
        <w:t xml:space="preserve">also </w:t>
      </w:r>
      <w:r w:rsidR="000208C8">
        <w:rPr>
          <w:rFonts w:cs="Arial"/>
        </w:rPr>
        <w:t xml:space="preserve">be transmitted. A fixed AtoN can also be utilised to report </w:t>
      </w:r>
      <w:r w:rsidR="009345EA" w:rsidRPr="009345EA">
        <w:rPr>
          <w:rFonts w:cs="Arial"/>
        </w:rPr>
        <w:t>GNSS anomalies</w:t>
      </w:r>
      <w:r w:rsidR="000208C8">
        <w:rPr>
          <w:rFonts w:cs="Arial"/>
        </w:rPr>
        <w:t>, by comparison of the surveyed and the GNSS derived positions.</w:t>
      </w:r>
      <w:r w:rsidR="000208C8" w:rsidRPr="000208C8">
        <w:rPr>
          <w:rFonts w:cs="Arial"/>
        </w:rPr>
        <w:t xml:space="preserve"> </w:t>
      </w:r>
    </w:p>
    <w:p w14:paraId="791E558E" w14:textId="77777777" w:rsidR="000208C8" w:rsidRDefault="000208C8" w:rsidP="00A63E9C">
      <w:pPr>
        <w:jc w:val="both"/>
        <w:rPr>
          <w:rFonts w:cs="Arial"/>
        </w:rPr>
      </w:pPr>
    </w:p>
    <w:p w14:paraId="1BC52E69" w14:textId="77777777" w:rsidR="009345EA" w:rsidRPr="009345EA" w:rsidRDefault="000208C8" w:rsidP="00A63E9C">
      <w:pPr>
        <w:jc w:val="both"/>
        <w:rPr>
          <w:rFonts w:cs="Arial"/>
        </w:rPr>
      </w:pPr>
      <w:r>
        <w:rPr>
          <w:rFonts w:cs="Arial"/>
        </w:rPr>
        <w:t xml:space="preserve">These issues can be addressed by </w:t>
      </w:r>
      <w:r w:rsidRPr="009345EA">
        <w:rPr>
          <w:rFonts w:cs="Arial"/>
        </w:rPr>
        <w:t xml:space="preserve">adding a page 6 </w:t>
      </w:r>
      <w:r w:rsidR="00A16218">
        <w:rPr>
          <w:rFonts w:cs="Arial"/>
        </w:rPr>
        <w:t xml:space="preserve">to the Message Type 21 </w:t>
      </w:r>
      <w:r w:rsidRPr="009345EA">
        <w:rPr>
          <w:rFonts w:cs="Arial"/>
        </w:rPr>
        <w:t>to indicate receiver present and active, off-position a</w:t>
      </w:r>
      <w:r w:rsidR="00A16218">
        <w:rPr>
          <w:rFonts w:cs="Arial"/>
        </w:rPr>
        <w:t>n</w:t>
      </w:r>
      <w:r w:rsidRPr="009345EA">
        <w:rPr>
          <w:rFonts w:cs="Arial"/>
        </w:rPr>
        <w:t xml:space="preserve">d adrift or </w:t>
      </w:r>
      <w:r w:rsidR="00A16218">
        <w:rPr>
          <w:rFonts w:cs="Arial"/>
        </w:rPr>
        <w:t>static, AtoN tilt and GNSS anomalies.</w:t>
      </w:r>
      <w:r>
        <w:rPr>
          <w:rFonts w:cs="Arial"/>
        </w:rPr>
        <w:t xml:space="preserve"> </w:t>
      </w:r>
    </w:p>
    <w:p w14:paraId="76923581" w14:textId="77777777" w:rsidR="009345EA" w:rsidRPr="009345EA" w:rsidRDefault="009345EA" w:rsidP="00A63E9C">
      <w:pPr>
        <w:jc w:val="both"/>
        <w:rPr>
          <w:rFonts w:cs="Arial"/>
        </w:rPr>
      </w:pPr>
    </w:p>
    <w:p w14:paraId="621B7B04" w14:textId="77777777" w:rsidR="009345EA" w:rsidRPr="009345EA" w:rsidRDefault="009345EA" w:rsidP="009345EA">
      <w:pPr>
        <w:rPr>
          <w:rFonts w:cs="Arial"/>
        </w:rPr>
      </w:pPr>
      <w:r w:rsidRPr="009345EA">
        <w:rPr>
          <w:rFonts w:cs="Arial"/>
        </w:rPr>
        <w:t>AtoN Status Bits Page 6 format:</w:t>
      </w:r>
    </w:p>
    <w:p w14:paraId="534B2AAF" w14:textId="77777777" w:rsidR="00503E58" w:rsidRDefault="00503E58" w:rsidP="00503E58">
      <w:pPr>
        <w:pStyle w:val="List1"/>
        <w:numPr>
          <w:ilvl w:val="0"/>
          <w:numId w:val="0"/>
        </w:numPr>
        <w:ind w:left="567" w:hanging="567"/>
      </w:pPr>
    </w:p>
    <w:bookmarkStart w:id="100" w:name="_MON_1474872836"/>
    <w:bookmarkEnd w:id="100"/>
    <w:p w14:paraId="05B15A70" w14:textId="77777777" w:rsidR="00503E58" w:rsidRDefault="00B62E42" w:rsidP="009345EA">
      <w:pPr>
        <w:pStyle w:val="List1"/>
        <w:numPr>
          <w:ilvl w:val="0"/>
          <w:numId w:val="0"/>
        </w:numPr>
        <w:ind w:left="567" w:hanging="567"/>
        <w:jc w:val="center"/>
      </w:pPr>
      <w:r>
        <w:object w:dxaOrig="7695" w:dyaOrig="3555" w14:anchorId="560CD1BA">
          <v:shape id="_x0000_i1027" type="#_x0000_t75" style="width:389.25pt;height:177.75pt" o:ole="">
            <v:imagedata r:id="rId19" o:title="" cropleft="-843f"/>
          </v:shape>
          <o:OLEObject Type="Embed" ProgID="Word.Picture.8" ShapeID="_x0000_i1027" DrawAspect="Content" ObjectID="_1503572683" r:id="rId20"/>
        </w:object>
      </w:r>
    </w:p>
    <w:p w14:paraId="7FE72C83" w14:textId="77777777" w:rsidR="002F1EC5" w:rsidRDefault="002F1EC5" w:rsidP="00503E58">
      <w:pPr>
        <w:pStyle w:val="List1"/>
        <w:numPr>
          <w:ilvl w:val="0"/>
          <w:numId w:val="0"/>
        </w:numPr>
        <w:ind w:left="567" w:hanging="567"/>
      </w:pPr>
    </w:p>
    <w:p w14:paraId="62A395C6" w14:textId="77777777" w:rsidR="002F1EC5" w:rsidRPr="003D67F8" w:rsidRDefault="002F1EC5" w:rsidP="00503E58">
      <w:pPr>
        <w:pStyle w:val="List1"/>
        <w:numPr>
          <w:ilvl w:val="0"/>
          <w:numId w:val="0"/>
        </w:numPr>
        <w:ind w:left="567" w:hanging="567"/>
      </w:pPr>
    </w:p>
    <w:p w14:paraId="38B5B442" w14:textId="77777777" w:rsidR="000F235A" w:rsidRDefault="000F235A" w:rsidP="00CD235F">
      <w:pPr>
        <w:pStyle w:val="Heading3"/>
      </w:pPr>
      <w:bookmarkStart w:id="101" w:name="_Toc403651800"/>
      <w:r>
        <w:t>Type of Aid to Navigation</w:t>
      </w:r>
      <w:bookmarkEnd w:id="101"/>
    </w:p>
    <w:p w14:paraId="2DD10DF6" w14:textId="77777777" w:rsidR="000F235A" w:rsidRPr="00384D2B" w:rsidRDefault="000F235A" w:rsidP="00CD235F">
      <w:pPr>
        <w:pStyle w:val="BodyText"/>
      </w:pPr>
      <w:r w:rsidRPr="00384D2B">
        <w:t>The types of Aids to Navigation listed below are based on the IALA Maritime Buoyage System, where applicable.</w:t>
      </w:r>
    </w:p>
    <w:p w14:paraId="481162DE" w14:textId="77777777" w:rsidR="000F235A" w:rsidRDefault="000F235A" w:rsidP="00CD235F">
      <w:pPr>
        <w:pStyle w:val="BodyText"/>
      </w:pPr>
    </w:p>
    <w:p w14:paraId="5E0AC9F2" w14:textId="77777777" w:rsidR="000F235A" w:rsidRDefault="00726CF1" w:rsidP="00CD235F">
      <w:pPr>
        <w:pStyle w:val="Table"/>
      </w:pPr>
      <w:bookmarkStart w:id="102" w:name="_Ref142126351"/>
      <w:bookmarkStart w:id="103" w:name="_Ref139009893"/>
      <w:r>
        <w:rPr>
          <w:sz w:val="24"/>
        </w:rPr>
        <w:br w:type="page"/>
      </w:r>
      <w:bookmarkStart w:id="104" w:name="_Toc401433972"/>
      <w:r w:rsidR="000F235A">
        <w:rPr>
          <w:sz w:val="24"/>
        </w:rPr>
        <w:lastRenderedPageBreak/>
        <w:t>The nature and type of AtoN can be indicated with 32 different codes</w:t>
      </w:r>
      <w:bookmarkEnd w:id="102"/>
      <w:bookmarkEnd w:id="104"/>
    </w:p>
    <w:bookmarkEnd w:id="103"/>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60"/>
        <w:gridCol w:w="6012"/>
      </w:tblGrid>
      <w:tr w:rsidR="000F235A" w14:paraId="45D33CB9" w14:textId="77777777" w:rsidTr="00745170">
        <w:trPr>
          <w:tblHeader/>
          <w:jc w:val="center"/>
        </w:trPr>
        <w:tc>
          <w:tcPr>
            <w:tcW w:w="1908" w:type="dxa"/>
            <w:shd w:val="clear" w:color="auto" w:fill="E6E6E6"/>
          </w:tcPr>
          <w:p w14:paraId="5EF226F3" w14:textId="77777777" w:rsidR="000F235A" w:rsidRDefault="000F235A" w:rsidP="00FE293B">
            <w:pPr>
              <w:rPr>
                <w:b/>
              </w:rPr>
            </w:pPr>
          </w:p>
        </w:tc>
        <w:tc>
          <w:tcPr>
            <w:tcW w:w="1260" w:type="dxa"/>
            <w:shd w:val="clear" w:color="auto" w:fill="E6E6E6"/>
          </w:tcPr>
          <w:p w14:paraId="0ACD108C" w14:textId="77777777" w:rsidR="000F235A" w:rsidRDefault="000F235A" w:rsidP="00FE293B">
            <w:pPr>
              <w:rPr>
                <w:b/>
              </w:rPr>
            </w:pPr>
            <w:r>
              <w:rPr>
                <w:b/>
              </w:rPr>
              <w:t>Code</w:t>
            </w:r>
          </w:p>
        </w:tc>
        <w:tc>
          <w:tcPr>
            <w:tcW w:w="6012" w:type="dxa"/>
            <w:shd w:val="clear" w:color="auto" w:fill="E6E6E6"/>
          </w:tcPr>
          <w:p w14:paraId="78007D48" w14:textId="77777777" w:rsidR="000F235A" w:rsidRDefault="000F235A" w:rsidP="00FE293B">
            <w:pPr>
              <w:rPr>
                <w:b/>
              </w:rPr>
            </w:pPr>
            <w:r>
              <w:rPr>
                <w:b/>
              </w:rPr>
              <w:t>Definition</w:t>
            </w:r>
          </w:p>
        </w:tc>
      </w:tr>
      <w:tr w:rsidR="000F235A" w14:paraId="117469EF" w14:textId="77777777" w:rsidTr="00745170">
        <w:trPr>
          <w:jc w:val="center"/>
        </w:trPr>
        <w:tc>
          <w:tcPr>
            <w:tcW w:w="1908" w:type="dxa"/>
          </w:tcPr>
          <w:p w14:paraId="53CD71ED" w14:textId="77777777" w:rsidR="000F235A" w:rsidRDefault="000F235A" w:rsidP="00FE293B"/>
        </w:tc>
        <w:tc>
          <w:tcPr>
            <w:tcW w:w="1260" w:type="dxa"/>
          </w:tcPr>
          <w:p w14:paraId="0B988072" w14:textId="77777777" w:rsidR="000F235A" w:rsidRDefault="000F235A" w:rsidP="00FE293B">
            <w:r>
              <w:t>0</w:t>
            </w:r>
          </w:p>
        </w:tc>
        <w:tc>
          <w:tcPr>
            <w:tcW w:w="6012" w:type="dxa"/>
          </w:tcPr>
          <w:p w14:paraId="748445BD" w14:textId="77777777" w:rsidR="000F235A" w:rsidRDefault="000F235A" w:rsidP="00FE293B">
            <w:r>
              <w:t>Default, Type of AtoN not specified</w:t>
            </w:r>
          </w:p>
        </w:tc>
      </w:tr>
      <w:tr w:rsidR="000F235A" w14:paraId="6F8BE602" w14:textId="77777777" w:rsidTr="00745170">
        <w:trPr>
          <w:jc w:val="center"/>
        </w:trPr>
        <w:tc>
          <w:tcPr>
            <w:tcW w:w="1908" w:type="dxa"/>
          </w:tcPr>
          <w:p w14:paraId="3A10BC7B" w14:textId="77777777" w:rsidR="000F235A" w:rsidRDefault="000F235A" w:rsidP="00FE293B"/>
        </w:tc>
        <w:tc>
          <w:tcPr>
            <w:tcW w:w="1260" w:type="dxa"/>
          </w:tcPr>
          <w:p w14:paraId="2F1B9F8A" w14:textId="77777777" w:rsidR="000F235A" w:rsidRDefault="000F235A" w:rsidP="00FE293B">
            <w:r>
              <w:t>1</w:t>
            </w:r>
          </w:p>
        </w:tc>
        <w:tc>
          <w:tcPr>
            <w:tcW w:w="6012" w:type="dxa"/>
          </w:tcPr>
          <w:p w14:paraId="51C43757" w14:textId="77777777" w:rsidR="000F235A" w:rsidRDefault="000F235A" w:rsidP="00FE293B">
            <w:r>
              <w:t>Reference point</w:t>
            </w:r>
          </w:p>
        </w:tc>
      </w:tr>
      <w:tr w:rsidR="000F235A" w14:paraId="3B0029EE" w14:textId="77777777" w:rsidTr="00745170">
        <w:trPr>
          <w:jc w:val="center"/>
        </w:trPr>
        <w:tc>
          <w:tcPr>
            <w:tcW w:w="1908" w:type="dxa"/>
          </w:tcPr>
          <w:p w14:paraId="6503E006" w14:textId="77777777" w:rsidR="000F235A" w:rsidRDefault="000F235A" w:rsidP="00FE293B"/>
        </w:tc>
        <w:tc>
          <w:tcPr>
            <w:tcW w:w="1260" w:type="dxa"/>
          </w:tcPr>
          <w:p w14:paraId="60B62569" w14:textId="77777777" w:rsidR="000F235A" w:rsidRDefault="000F235A" w:rsidP="00FE293B">
            <w:r>
              <w:t>2</w:t>
            </w:r>
          </w:p>
        </w:tc>
        <w:tc>
          <w:tcPr>
            <w:tcW w:w="6012" w:type="dxa"/>
          </w:tcPr>
          <w:p w14:paraId="46C6282D" w14:textId="77777777" w:rsidR="000F235A" w:rsidRDefault="000F235A" w:rsidP="00FE293B">
            <w:r>
              <w:t>RACON</w:t>
            </w:r>
          </w:p>
        </w:tc>
      </w:tr>
      <w:tr w:rsidR="000F235A" w14:paraId="540F43DB" w14:textId="77777777" w:rsidTr="00745170">
        <w:trPr>
          <w:jc w:val="center"/>
        </w:trPr>
        <w:tc>
          <w:tcPr>
            <w:tcW w:w="1908" w:type="dxa"/>
          </w:tcPr>
          <w:p w14:paraId="1055524D" w14:textId="77777777" w:rsidR="000F235A" w:rsidRDefault="000F235A" w:rsidP="00FE293B"/>
        </w:tc>
        <w:tc>
          <w:tcPr>
            <w:tcW w:w="1260" w:type="dxa"/>
          </w:tcPr>
          <w:p w14:paraId="34430859" w14:textId="77777777" w:rsidR="000F235A" w:rsidRDefault="000F235A" w:rsidP="00FE293B">
            <w:r>
              <w:t>3</w:t>
            </w:r>
          </w:p>
        </w:tc>
        <w:tc>
          <w:tcPr>
            <w:tcW w:w="6012" w:type="dxa"/>
          </w:tcPr>
          <w:p w14:paraId="0AA416E7" w14:textId="77777777" w:rsidR="000F235A" w:rsidRPr="00DD593E" w:rsidRDefault="000F235A" w:rsidP="00E63F9E">
            <w:pPr>
              <w:rPr>
                <w:vertAlign w:val="superscript"/>
              </w:rPr>
            </w:pPr>
            <w:r>
              <w:t>Fixed structure off shore, such as oil platforms, wind farms. (Note: This code should identify an obstruction that is fitted with an Aid-to-Navigation AIS station.)</w:t>
            </w:r>
            <w:r w:rsidR="00F30F66">
              <w:t>*</w:t>
            </w:r>
          </w:p>
        </w:tc>
      </w:tr>
      <w:tr w:rsidR="000F235A" w14:paraId="04243456" w14:textId="77777777" w:rsidTr="00745170">
        <w:trPr>
          <w:jc w:val="center"/>
        </w:trPr>
        <w:tc>
          <w:tcPr>
            <w:tcW w:w="1908" w:type="dxa"/>
          </w:tcPr>
          <w:p w14:paraId="68AAFB47" w14:textId="77777777" w:rsidR="000F235A" w:rsidRDefault="000F235A" w:rsidP="00FE293B"/>
        </w:tc>
        <w:tc>
          <w:tcPr>
            <w:tcW w:w="1260" w:type="dxa"/>
          </w:tcPr>
          <w:p w14:paraId="0276C104" w14:textId="77777777" w:rsidR="000F235A" w:rsidRDefault="000F235A" w:rsidP="00FE293B">
            <w:r>
              <w:t>4</w:t>
            </w:r>
          </w:p>
        </w:tc>
        <w:tc>
          <w:tcPr>
            <w:tcW w:w="6012" w:type="dxa"/>
          </w:tcPr>
          <w:p w14:paraId="20D77159" w14:textId="77777777" w:rsidR="000F235A" w:rsidRDefault="003405E0" w:rsidP="00FE293B">
            <w:r>
              <w:t>Emergency Wreck Marking Buoy</w:t>
            </w:r>
          </w:p>
        </w:tc>
      </w:tr>
      <w:tr w:rsidR="000F235A" w14:paraId="586D9C11" w14:textId="77777777" w:rsidTr="00745170">
        <w:trPr>
          <w:jc w:val="center"/>
        </w:trPr>
        <w:tc>
          <w:tcPr>
            <w:tcW w:w="1908" w:type="dxa"/>
          </w:tcPr>
          <w:p w14:paraId="7BF878EB" w14:textId="77777777" w:rsidR="000F235A" w:rsidRDefault="000F235A" w:rsidP="00FE293B">
            <w:r>
              <w:t>Fixed AtoN</w:t>
            </w:r>
          </w:p>
        </w:tc>
        <w:tc>
          <w:tcPr>
            <w:tcW w:w="1260" w:type="dxa"/>
          </w:tcPr>
          <w:p w14:paraId="0643B9A0" w14:textId="77777777" w:rsidR="000F235A" w:rsidRDefault="000F235A" w:rsidP="00FE293B">
            <w:r>
              <w:t>5</w:t>
            </w:r>
          </w:p>
        </w:tc>
        <w:tc>
          <w:tcPr>
            <w:tcW w:w="6012" w:type="dxa"/>
          </w:tcPr>
          <w:p w14:paraId="6F34D21D" w14:textId="77777777" w:rsidR="000F235A" w:rsidRDefault="000F235A" w:rsidP="00FE293B">
            <w:r>
              <w:t>Light, without sectors</w:t>
            </w:r>
          </w:p>
        </w:tc>
      </w:tr>
      <w:tr w:rsidR="000F235A" w14:paraId="151E0447" w14:textId="77777777" w:rsidTr="00745170">
        <w:trPr>
          <w:jc w:val="center"/>
        </w:trPr>
        <w:tc>
          <w:tcPr>
            <w:tcW w:w="1908" w:type="dxa"/>
          </w:tcPr>
          <w:p w14:paraId="000929FF" w14:textId="77777777" w:rsidR="000F235A" w:rsidRDefault="000F235A" w:rsidP="00FE293B"/>
        </w:tc>
        <w:tc>
          <w:tcPr>
            <w:tcW w:w="1260" w:type="dxa"/>
          </w:tcPr>
          <w:p w14:paraId="7A9CCBBD" w14:textId="77777777" w:rsidR="000F235A" w:rsidRDefault="000F235A" w:rsidP="00FE293B">
            <w:r>
              <w:t>6</w:t>
            </w:r>
          </w:p>
        </w:tc>
        <w:tc>
          <w:tcPr>
            <w:tcW w:w="6012" w:type="dxa"/>
          </w:tcPr>
          <w:p w14:paraId="6C410307" w14:textId="77777777" w:rsidR="000F235A" w:rsidRDefault="000F235A" w:rsidP="00FE293B">
            <w:r>
              <w:t>Light, with sectors</w:t>
            </w:r>
          </w:p>
        </w:tc>
      </w:tr>
      <w:tr w:rsidR="000F235A" w14:paraId="611C4FDB" w14:textId="77777777" w:rsidTr="00745170">
        <w:trPr>
          <w:jc w:val="center"/>
        </w:trPr>
        <w:tc>
          <w:tcPr>
            <w:tcW w:w="1908" w:type="dxa"/>
          </w:tcPr>
          <w:p w14:paraId="3B96DE73" w14:textId="77777777" w:rsidR="000F235A" w:rsidRDefault="000F235A" w:rsidP="00FE293B"/>
        </w:tc>
        <w:tc>
          <w:tcPr>
            <w:tcW w:w="1260" w:type="dxa"/>
          </w:tcPr>
          <w:p w14:paraId="25E0C6A2" w14:textId="77777777" w:rsidR="000F235A" w:rsidRDefault="000F235A" w:rsidP="00FE293B">
            <w:r>
              <w:t>7</w:t>
            </w:r>
          </w:p>
        </w:tc>
        <w:tc>
          <w:tcPr>
            <w:tcW w:w="6012" w:type="dxa"/>
          </w:tcPr>
          <w:p w14:paraId="3B30FB0F" w14:textId="77777777" w:rsidR="000F235A" w:rsidRDefault="000F235A" w:rsidP="00FE293B">
            <w:r>
              <w:t>Leading Light Front</w:t>
            </w:r>
          </w:p>
        </w:tc>
      </w:tr>
      <w:tr w:rsidR="000F235A" w14:paraId="05361162" w14:textId="77777777" w:rsidTr="00745170">
        <w:trPr>
          <w:jc w:val="center"/>
        </w:trPr>
        <w:tc>
          <w:tcPr>
            <w:tcW w:w="1908" w:type="dxa"/>
          </w:tcPr>
          <w:p w14:paraId="1630637F" w14:textId="77777777" w:rsidR="000F235A" w:rsidRDefault="000F235A" w:rsidP="00FE293B"/>
        </w:tc>
        <w:tc>
          <w:tcPr>
            <w:tcW w:w="1260" w:type="dxa"/>
          </w:tcPr>
          <w:p w14:paraId="5965B7EE" w14:textId="77777777" w:rsidR="000F235A" w:rsidRDefault="000F235A" w:rsidP="00FE293B">
            <w:r>
              <w:t>8</w:t>
            </w:r>
          </w:p>
        </w:tc>
        <w:tc>
          <w:tcPr>
            <w:tcW w:w="6012" w:type="dxa"/>
          </w:tcPr>
          <w:p w14:paraId="2E4E1987" w14:textId="77777777" w:rsidR="000F235A" w:rsidRDefault="000F235A" w:rsidP="00FE293B">
            <w:r>
              <w:t>Leading Light Rear</w:t>
            </w:r>
          </w:p>
        </w:tc>
      </w:tr>
      <w:tr w:rsidR="000F235A" w14:paraId="1233548C" w14:textId="77777777" w:rsidTr="00745170">
        <w:trPr>
          <w:jc w:val="center"/>
        </w:trPr>
        <w:tc>
          <w:tcPr>
            <w:tcW w:w="1908" w:type="dxa"/>
          </w:tcPr>
          <w:p w14:paraId="06459F11" w14:textId="77777777" w:rsidR="000F235A" w:rsidRDefault="000F235A" w:rsidP="00FE293B"/>
        </w:tc>
        <w:tc>
          <w:tcPr>
            <w:tcW w:w="1260" w:type="dxa"/>
          </w:tcPr>
          <w:p w14:paraId="37F40713" w14:textId="77777777" w:rsidR="000F235A" w:rsidRDefault="000F235A" w:rsidP="00FE293B">
            <w:r>
              <w:t>9</w:t>
            </w:r>
          </w:p>
        </w:tc>
        <w:tc>
          <w:tcPr>
            <w:tcW w:w="6012" w:type="dxa"/>
          </w:tcPr>
          <w:p w14:paraId="27C02AB6" w14:textId="77777777" w:rsidR="000F235A" w:rsidRDefault="000F235A" w:rsidP="00FE293B">
            <w:r>
              <w:t>Beacon, Cardinal N</w:t>
            </w:r>
          </w:p>
        </w:tc>
      </w:tr>
      <w:tr w:rsidR="000F235A" w14:paraId="375A43AB" w14:textId="77777777" w:rsidTr="00745170">
        <w:trPr>
          <w:jc w:val="center"/>
        </w:trPr>
        <w:tc>
          <w:tcPr>
            <w:tcW w:w="1908" w:type="dxa"/>
          </w:tcPr>
          <w:p w14:paraId="563F3CD3" w14:textId="77777777" w:rsidR="000F235A" w:rsidRDefault="000F235A" w:rsidP="00FE293B"/>
        </w:tc>
        <w:tc>
          <w:tcPr>
            <w:tcW w:w="1260" w:type="dxa"/>
          </w:tcPr>
          <w:p w14:paraId="530D4CCF" w14:textId="77777777" w:rsidR="000F235A" w:rsidRDefault="000F235A" w:rsidP="00FE293B">
            <w:r>
              <w:t>10</w:t>
            </w:r>
          </w:p>
        </w:tc>
        <w:tc>
          <w:tcPr>
            <w:tcW w:w="6012" w:type="dxa"/>
          </w:tcPr>
          <w:p w14:paraId="40487917" w14:textId="77777777" w:rsidR="000F235A" w:rsidRDefault="000F235A" w:rsidP="00FE293B">
            <w:r>
              <w:t>Beacon, Cardinal E</w:t>
            </w:r>
          </w:p>
        </w:tc>
      </w:tr>
      <w:tr w:rsidR="000F235A" w14:paraId="6B3A69B1" w14:textId="77777777" w:rsidTr="00745170">
        <w:trPr>
          <w:jc w:val="center"/>
        </w:trPr>
        <w:tc>
          <w:tcPr>
            <w:tcW w:w="1908" w:type="dxa"/>
          </w:tcPr>
          <w:p w14:paraId="1CE2C892" w14:textId="77777777" w:rsidR="000F235A" w:rsidRDefault="000F235A" w:rsidP="00FE293B"/>
        </w:tc>
        <w:tc>
          <w:tcPr>
            <w:tcW w:w="1260" w:type="dxa"/>
          </w:tcPr>
          <w:p w14:paraId="43354D86" w14:textId="77777777" w:rsidR="000F235A" w:rsidRDefault="000F235A" w:rsidP="00FE293B">
            <w:r>
              <w:t>11</w:t>
            </w:r>
          </w:p>
        </w:tc>
        <w:tc>
          <w:tcPr>
            <w:tcW w:w="6012" w:type="dxa"/>
          </w:tcPr>
          <w:p w14:paraId="6EEBE844" w14:textId="77777777" w:rsidR="000F235A" w:rsidRDefault="000F235A" w:rsidP="00FE293B">
            <w:r>
              <w:t>Beacon, Cardinal S</w:t>
            </w:r>
          </w:p>
        </w:tc>
      </w:tr>
      <w:tr w:rsidR="000F235A" w14:paraId="2F71FE3D" w14:textId="77777777" w:rsidTr="00745170">
        <w:trPr>
          <w:jc w:val="center"/>
        </w:trPr>
        <w:tc>
          <w:tcPr>
            <w:tcW w:w="1908" w:type="dxa"/>
          </w:tcPr>
          <w:p w14:paraId="3AF5A835" w14:textId="77777777" w:rsidR="000F235A" w:rsidRDefault="000F235A" w:rsidP="00FE293B"/>
        </w:tc>
        <w:tc>
          <w:tcPr>
            <w:tcW w:w="1260" w:type="dxa"/>
          </w:tcPr>
          <w:p w14:paraId="7D42CB4C" w14:textId="77777777" w:rsidR="000F235A" w:rsidRDefault="000F235A" w:rsidP="00FE293B">
            <w:r>
              <w:t>12</w:t>
            </w:r>
          </w:p>
        </w:tc>
        <w:tc>
          <w:tcPr>
            <w:tcW w:w="6012" w:type="dxa"/>
          </w:tcPr>
          <w:p w14:paraId="067E1ED8" w14:textId="77777777" w:rsidR="000F235A" w:rsidRDefault="000F235A" w:rsidP="00FE293B">
            <w:r>
              <w:t>Beacon, Cardinal W</w:t>
            </w:r>
          </w:p>
        </w:tc>
      </w:tr>
      <w:tr w:rsidR="000F235A" w14:paraId="0B28C444" w14:textId="77777777" w:rsidTr="00745170">
        <w:trPr>
          <w:jc w:val="center"/>
        </w:trPr>
        <w:tc>
          <w:tcPr>
            <w:tcW w:w="1908" w:type="dxa"/>
          </w:tcPr>
          <w:p w14:paraId="433345B9" w14:textId="77777777" w:rsidR="000F235A" w:rsidRDefault="000F235A" w:rsidP="00FE293B"/>
        </w:tc>
        <w:tc>
          <w:tcPr>
            <w:tcW w:w="1260" w:type="dxa"/>
          </w:tcPr>
          <w:p w14:paraId="2106A2B3" w14:textId="77777777" w:rsidR="000F235A" w:rsidRDefault="000F235A" w:rsidP="00FE293B">
            <w:r>
              <w:t>13</w:t>
            </w:r>
          </w:p>
        </w:tc>
        <w:tc>
          <w:tcPr>
            <w:tcW w:w="6012" w:type="dxa"/>
          </w:tcPr>
          <w:p w14:paraId="169C745D" w14:textId="77777777" w:rsidR="000F235A" w:rsidRDefault="000F235A" w:rsidP="00FE293B">
            <w:r>
              <w:t>Beacon, Port hand</w:t>
            </w:r>
          </w:p>
        </w:tc>
      </w:tr>
      <w:tr w:rsidR="000F235A" w14:paraId="6D894AA2" w14:textId="77777777" w:rsidTr="00745170">
        <w:trPr>
          <w:jc w:val="center"/>
        </w:trPr>
        <w:tc>
          <w:tcPr>
            <w:tcW w:w="1908" w:type="dxa"/>
          </w:tcPr>
          <w:p w14:paraId="35FE2C30" w14:textId="77777777" w:rsidR="000F235A" w:rsidRDefault="000F235A" w:rsidP="00FE293B"/>
        </w:tc>
        <w:tc>
          <w:tcPr>
            <w:tcW w:w="1260" w:type="dxa"/>
          </w:tcPr>
          <w:p w14:paraId="72F1EBDA" w14:textId="77777777" w:rsidR="000F235A" w:rsidRDefault="000F235A" w:rsidP="00FE293B">
            <w:r>
              <w:t>14</w:t>
            </w:r>
          </w:p>
        </w:tc>
        <w:tc>
          <w:tcPr>
            <w:tcW w:w="6012" w:type="dxa"/>
          </w:tcPr>
          <w:p w14:paraId="45F1EFCC" w14:textId="77777777" w:rsidR="000F235A" w:rsidRDefault="000F235A" w:rsidP="00FE293B">
            <w:r>
              <w:t>Beacon, Starboard hand</w:t>
            </w:r>
          </w:p>
        </w:tc>
      </w:tr>
      <w:tr w:rsidR="000F235A" w14:paraId="4C24896E" w14:textId="77777777" w:rsidTr="00745170">
        <w:trPr>
          <w:jc w:val="center"/>
        </w:trPr>
        <w:tc>
          <w:tcPr>
            <w:tcW w:w="1908" w:type="dxa"/>
          </w:tcPr>
          <w:p w14:paraId="47012DC6" w14:textId="77777777" w:rsidR="000F235A" w:rsidRDefault="000F235A" w:rsidP="00FE293B"/>
        </w:tc>
        <w:tc>
          <w:tcPr>
            <w:tcW w:w="1260" w:type="dxa"/>
          </w:tcPr>
          <w:p w14:paraId="1345E7C3" w14:textId="77777777" w:rsidR="000F235A" w:rsidRDefault="000F235A" w:rsidP="00FE293B">
            <w:r>
              <w:t>15</w:t>
            </w:r>
          </w:p>
        </w:tc>
        <w:tc>
          <w:tcPr>
            <w:tcW w:w="6012" w:type="dxa"/>
          </w:tcPr>
          <w:p w14:paraId="7BD8EDB7" w14:textId="77777777" w:rsidR="000F235A" w:rsidRDefault="000F235A" w:rsidP="00FE293B">
            <w:r>
              <w:t>Beacon, Preferred Channel port hand</w:t>
            </w:r>
          </w:p>
        </w:tc>
      </w:tr>
      <w:tr w:rsidR="000F235A" w14:paraId="40053C39" w14:textId="77777777" w:rsidTr="00745170">
        <w:trPr>
          <w:jc w:val="center"/>
        </w:trPr>
        <w:tc>
          <w:tcPr>
            <w:tcW w:w="1908" w:type="dxa"/>
          </w:tcPr>
          <w:p w14:paraId="30B915DB" w14:textId="77777777" w:rsidR="000F235A" w:rsidRDefault="000F235A" w:rsidP="00FE293B"/>
        </w:tc>
        <w:tc>
          <w:tcPr>
            <w:tcW w:w="1260" w:type="dxa"/>
          </w:tcPr>
          <w:p w14:paraId="478844AE" w14:textId="77777777" w:rsidR="000F235A" w:rsidRDefault="000F235A" w:rsidP="00FE293B">
            <w:r>
              <w:t>16</w:t>
            </w:r>
          </w:p>
        </w:tc>
        <w:tc>
          <w:tcPr>
            <w:tcW w:w="6012" w:type="dxa"/>
          </w:tcPr>
          <w:p w14:paraId="51BFA40C" w14:textId="77777777" w:rsidR="000F235A" w:rsidRDefault="000F235A" w:rsidP="00FE293B">
            <w:r>
              <w:t>Beacon, Preferred Channel starboard hand</w:t>
            </w:r>
          </w:p>
        </w:tc>
      </w:tr>
      <w:tr w:rsidR="000F235A" w14:paraId="59DA0E4C" w14:textId="77777777" w:rsidTr="00745170">
        <w:trPr>
          <w:jc w:val="center"/>
        </w:trPr>
        <w:tc>
          <w:tcPr>
            <w:tcW w:w="1908" w:type="dxa"/>
          </w:tcPr>
          <w:p w14:paraId="23E424B6" w14:textId="77777777" w:rsidR="000F235A" w:rsidRDefault="000F235A" w:rsidP="00FE293B"/>
        </w:tc>
        <w:tc>
          <w:tcPr>
            <w:tcW w:w="1260" w:type="dxa"/>
          </w:tcPr>
          <w:p w14:paraId="026110F8" w14:textId="77777777" w:rsidR="000F235A" w:rsidRDefault="000F235A" w:rsidP="00FE293B">
            <w:r>
              <w:t>17</w:t>
            </w:r>
          </w:p>
        </w:tc>
        <w:tc>
          <w:tcPr>
            <w:tcW w:w="6012" w:type="dxa"/>
          </w:tcPr>
          <w:p w14:paraId="60D4AC12" w14:textId="77777777" w:rsidR="000F235A" w:rsidRDefault="000F235A" w:rsidP="00FE293B">
            <w:r>
              <w:t>Beacon, Isolated danger</w:t>
            </w:r>
          </w:p>
        </w:tc>
      </w:tr>
      <w:tr w:rsidR="000F235A" w14:paraId="097AD14B" w14:textId="77777777" w:rsidTr="00745170">
        <w:trPr>
          <w:jc w:val="center"/>
        </w:trPr>
        <w:tc>
          <w:tcPr>
            <w:tcW w:w="1908" w:type="dxa"/>
          </w:tcPr>
          <w:p w14:paraId="1D636FB3" w14:textId="77777777" w:rsidR="000F235A" w:rsidRDefault="000F235A" w:rsidP="00FE293B"/>
        </w:tc>
        <w:tc>
          <w:tcPr>
            <w:tcW w:w="1260" w:type="dxa"/>
          </w:tcPr>
          <w:p w14:paraId="0AC0E3B2" w14:textId="77777777" w:rsidR="000F235A" w:rsidRDefault="000F235A" w:rsidP="00FE293B">
            <w:r>
              <w:t>18</w:t>
            </w:r>
          </w:p>
        </w:tc>
        <w:tc>
          <w:tcPr>
            <w:tcW w:w="6012" w:type="dxa"/>
          </w:tcPr>
          <w:p w14:paraId="24EBE9F3" w14:textId="77777777" w:rsidR="000F235A" w:rsidRDefault="000F235A" w:rsidP="00FE293B">
            <w:r>
              <w:t>Beacon, Safe water</w:t>
            </w:r>
          </w:p>
        </w:tc>
      </w:tr>
      <w:tr w:rsidR="000F235A" w14:paraId="186C2ADA" w14:textId="77777777" w:rsidTr="00745170">
        <w:trPr>
          <w:jc w:val="center"/>
        </w:trPr>
        <w:tc>
          <w:tcPr>
            <w:tcW w:w="1908" w:type="dxa"/>
          </w:tcPr>
          <w:p w14:paraId="47BBDEB2" w14:textId="77777777" w:rsidR="000F235A" w:rsidRDefault="000F235A" w:rsidP="00FE293B"/>
        </w:tc>
        <w:tc>
          <w:tcPr>
            <w:tcW w:w="1260" w:type="dxa"/>
          </w:tcPr>
          <w:p w14:paraId="0D5B3233" w14:textId="77777777" w:rsidR="000F235A" w:rsidRDefault="000F235A" w:rsidP="00FE293B">
            <w:r>
              <w:t>19</w:t>
            </w:r>
          </w:p>
        </w:tc>
        <w:tc>
          <w:tcPr>
            <w:tcW w:w="6012" w:type="dxa"/>
          </w:tcPr>
          <w:p w14:paraId="7EA198B4" w14:textId="77777777" w:rsidR="000F235A" w:rsidRDefault="000F235A" w:rsidP="00FE293B">
            <w:r>
              <w:t>Beacon, Special mark</w:t>
            </w:r>
          </w:p>
        </w:tc>
      </w:tr>
      <w:tr w:rsidR="000F235A" w14:paraId="065D8CCA" w14:textId="77777777" w:rsidTr="00745170">
        <w:trPr>
          <w:jc w:val="center"/>
        </w:trPr>
        <w:tc>
          <w:tcPr>
            <w:tcW w:w="1908" w:type="dxa"/>
          </w:tcPr>
          <w:p w14:paraId="08B4B19C" w14:textId="77777777" w:rsidR="000F235A" w:rsidRDefault="000F235A" w:rsidP="00FE293B">
            <w:r>
              <w:t xml:space="preserve">Floating </w:t>
            </w:r>
            <w:r w:rsidR="008C3939">
              <w:t>A</w:t>
            </w:r>
            <w:r>
              <w:t>toN</w:t>
            </w:r>
          </w:p>
        </w:tc>
        <w:tc>
          <w:tcPr>
            <w:tcW w:w="1260" w:type="dxa"/>
          </w:tcPr>
          <w:p w14:paraId="170E5AEE" w14:textId="77777777" w:rsidR="000F235A" w:rsidRDefault="000F235A" w:rsidP="00FE293B">
            <w:r>
              <w:t>20</w:t>
            </w:r>
          </w:p>
        </w:tc>
        <w:tc>
          <w:tcPr>
            <w:tcW w:w="6012" w:type="dxa"/>
          </w:tcPr>
          <w:p w14:paraId="1CC32B37" w14:textId="77777777" w:rsidR="000F235A" w:rsidRDefault="000F235A" w:rsidP="00FE293B">
            <w:r>
              <w:t>Cardinal Mark N</w:t>
            </w:r>
          </w:p>
        </w:tc>
      </w:tr>
      <w:tr w:rsidR="000F235A" w14:paraId="742D1822" w14:textId="77777777" w:rsidTr="00745170">
        <w:trPr>
          <w:jc w:val="center"/>
        </w:trPr>
        <w:tc>
          <w:tcPr>
            <w:tcW w:w="1908" w:type="dxa"/>
          </w:tcPr>
          <w:p w14:paraId="4DEED083" w14:textId="77777777" w:rsidR="000F235A" w:rsidRDefault="000F235A" w:rsidP="00FE293B"/>
        </w:tc>
        <w:tc>
          <w:tcPr>
            <w:tcW w:w="1260" w:type="dxa"/>
          </w:tcPr>
          <w:p w14:paraId="5DC21518" w14:textId="77777777" w:rsidR="000F235A" w:rsidRDefault="000F235A" w:rsidP="00FE293B">
            <w:r>
              <w:t>21</w:t>
            </w:r>
          </w:p>
        </w:tc>
        <w:tc>
          <w:tcPr>
            <w:tcW w:w="6012" w:type="dxa"/>
          </w:tcPr>
          <w:p w14:paraId="79B01BF2" w14:textId="77777777" w:rsidR="000F235A" w:rsidRDefault="000F235A" w:rsidP="00FE293B">
            <w:r>
              <w:t>Cardinal Mark E</w:t>
            </w:r>
          </w:p>
        </w:tc>
      </w:tr>
      <w:tr w:rsidR="000F235A" w14:paraId="0F896FB7" w14:textId="77777777" w:rsidTr="00745170">
        <w:trPr>
          <w:jc w:val="center"/>
        </w:trPr>
        <w:tc>
          <w:tcPr>
            <w:tcW w:w="1908" w:type="dxa"/>
          </w:tcPr>
          <w:p w14:paraId="0103CF0F" w14:textId="77777777" w:rsidR="000F235A" w:rsidRDefault="000F235A" w:rsidP="00FE293B"/>
        </w:tc>
        <w:tc>
          <w:tcPr>
            <w:tcW w:w="1260" w:type="dxa"/>
          </w:tcPr>
          <w:p w14:paraId="0A2B2BEC" w14:textId="77777777" w:rsidR="000F235A" w:rsidRDefault="000F235A" w:rsidP="00FE293B">
            <w:r>
              <w:t>22</w:t>
            </w:r>
          </w:p>
        </w:tc>
        <w:tc>
          <w:tcPr>
            <w:tcW w:w="6012" w:type="dxa"/>
          </w:tcPr>
          <w:p w14:paraId="3540BC6D" w14:textId="77777777" w:rsidR="000F235A" w:rsidRDefault="000F235A" w:rsidP="00FE293B">
            <w:r>
              <w:t>Cardinal Mark S</w:t>
            </w:r>
          </w:p>
        </w:tc>
      </w:tr>
      <w:tr w:rsidR="000F235A" w14:paraId="38E87BDA" w14:textId="77777777" w:rsidTr="00745170">
        <w:trPr>
          <w:jc w:val="center"/>
        </w:trPr>
        <w:tc>
          <w:tcPr>
            <w:tcW w:w="1908" w:type="dxa"/>
          </w:tcPr>
          <w:p w14:paraId="268F6D9A" w14:textId="77777777" w:rsidR="000F235A" w:rsidRDefault="000F235A" w:rsidP="00FE293B"/>
        </w:tc>
        <w:tc>
          <w:tcPr>
            <w:tcW w:w="1260" w:type="dxa"/>
          </w:tcPr>
          <w:p w14:paraId="676C6BEC" w14:textId="77777777" w:rsidR="000F235A" w:rsidRDefault="000F235A" w:rsidP="00FE293B">
            <w:r>
              <w:t>23</w:t>
            </w:r>
          </w:p>
        </w:tc>
        <w:tc>
          <w:tcPr>
            <w:tcW w:w="6012" w:type="dxa"/>
          </w:tcPr>
          <w:p w14:paraId="45751D0E" w14:textId="77777777" w:rsidR="000F235A" w:rsidRDefault="000F235A" w:rsidP="00FE293B">
            <w:r>
              <w:t>Cardinal Mark W</w:t>
            </w:r>
          </w:p>
        </w:tc>
      </w:tr>
      <w:tr w:rsidR="000F235A" w14:paraId="457CFED1" w14:textId="77777777" w:rsidTr="00745170">
        <w:trPr>
          <w:jc w:val="center"/>
        </w:trPr>
        <w:tc>
          <w:tcPr>
            <w:tcW w:w="1908" w:type="dxa"/>
          </w:tcPr>
          <w:p w14:paraId="49E424E6" w14:textId="77777777" w:rsidR="000F235A" w:rsidRDefault="000F235A" w:rsidP="00FE293B"/>
        </w:tc>
        <w:tc>
          <w:tcPr>
            <w:tcW w:w="1260" w:type="dxa"/>
          </w:tcPr>
          <w:p w14:paraId="50686911" w14:textId="77777777" w:rsidR="000F235A" w:rsidRDefault="000F235A" w:rsidP="00FE293B">
            <w:r>
              <w:t>24</w:t>
            </w:r>
          </w:p>
        </w:tc>
        <w:tc>
          <w:tcPr>
            <w:tcW w:w="6012" w:type="dxa"/>
          </w:tcPr>
          <w:p w14:paraId="50937F07" w14:textId="77777777" w:rsidR="000F235A" w:rsidRDefault="000F235A" w:rsidP="00FE293B">
            <w:r>
              <w:t>Port hand Mark</w:t>
            </w:r>
          </w:p>
        </w:tc>
      </w:tr>
      <w:tr w:rsidR="000F235A" w14:paraId="10D8C6AE" w14:textId="77777777" w:rsidTr="00745170">
        <w:trPr>
          <w:jc w:val="center"/>
        </w:trPr>
        <w:tc>
          <w:tcPr>
            <w:tcW w:w="1908" w:type="dxa"/>
          </w:tcPr>
          <w:p w14:paraId="67487882" w14:textId="77777777" w:rsidR="000F235A" w:rsidRDefault="000F235A" w:rsidP="00FE293B"/>
        </w:tc>
        <w:tc>
          <w:tcPr>
            <w:tcW w:w="1260" w:type="dxa"/>
          </w:tcPr>
          <w:p w14:paraId="6243F23C" w14:textId="77777777" w:rsidR="000F235A" w:rsidRDefault="000F235A" w:rsidP="00FE293B">
            <w:r>
              <w:t>25</w:t>
            </w:r>
          </w:p>
        </w:tc>
        <w:tc>
          <w:tcPr>
            <w:tcW w:w="6012" w:type="dxa"/>
          </w:tcPr>
          <w:p w14:paraId="63B0CDEC" w14:textId="77777777" w:rsidR="000F235A" w:rsidRDefault="000F235A" w:rsidP="00FE293B">
            <w:r>
              <w:t>Starboard hand Mark</w:t>
            </w:r>
          </w:p>
        </w:tc>
      </w:tr>
      <w:tr w:rsidR="000F235A" w14:paraId="577FC990" w14:textId="77777777" w:rsidTr="00745170">
        <w:trPr>
          <w:jc w:val="center"/>
        </w:trPr>
        <w:tc>
          <w:tcPr>
            <w:tcW w:w="1908" w:type="dxa"/>
          </w:tcPr>
          <w:p w14:paraId="674AC2EC" w14:textId="77777777" w:rsidR="000F235A" w:rsidRDefault="000F235A" w:rsidP="00FE293B"/>
        </w:tc>
        <w:tc>
          <w:tcPr>
            <w:tcW w:w="1260" w:type="dxa"/>
          </w:tcPr>
          <w:p w14:paraId="3A24BD0A" w14:textId="77777777" w:rsidR="000F235A" w:rsidRDefault="000F235A" w:rsidP="00FE293B">
            <w:r>
              <w:t>26</w:t>
            </w:r>
          </w:p>
        </w:tc>
        <w:tc>
          <w:tcPr>
            <w:tcW w:w="6012" w:type="dxa"/>
          </w:tcPr>
          <w:p w14:paraId="2E74F24A" w14:textId="77777777" w:rsidR="000F235A" w:rsidRDefault="000F235A" w:rsidP="00FE293B">
            <w:r>
              <w:t>Preferred Channel  Port hand</w:t>
            </w:r>
          </w:p>
        </w:tc>
      </w:tr>
      <w:tr w:rsidR="000F235A" w14:paraId="1E75A73C" w14:textId="77777777" w:rsidTr="00745170">
        <w:trPr>
          <w:jc w:val="center"/>
        </w:trPr>
        <w:tc>
          <w:tcPr>
            <w:tcW w:w="1908" w:type="dxa"/>
          </w:tcPr>
          <w:p w14:paraId="5C647A7E" w14:textId="77777777" w:rsidR="000F235A" w:rsidRDefault="000F235A" w:rsidP="00FE293B"/>
        </w:tc>
        <w:tc>
          <w:tcPr>
            <w:tcW w:w="1260" w:type="dxa"/>
          </w:tcPr>
          <w:p w14:paraId="15BC242B" w14:textId="77777777" w:rsidR="000F235A" w:rsidRDefault="000F235A" w:rsidP="00FE293B">
            <w:r>
              <w:t>27</w:t>
            </w:r>
          </w:p>
        </w:tc>
        <w:tc>
          <w:tcPr>
            <w:tcW w:w="6012" w:type="dxa"/>
          </w:tcPr>
          <w:p w14:paraId="6DC44AC7" w14:textId="77777777" w:rsidR="000F235A" w:rsidRDefault="000F235A" w:rsidP="00FE293B">
            <w:r>
              <w:t>Preferred Channel Starboard hand</w:t>
            </w:r>
          </w:p>
        </w:tc>
      </w:tr>
      <w:tr w:rsidR="000F235A" w14:paraId="02CF7B7B" w14:textId="77777777" w:rsidTr="00745170">
        <w:trPr>
          <w:jc w:val="center"/>
        </w:trPr>
        <w:tc>
          <w:tcPr>
            <w:tcW w:w="1908" w:type="dxa"/>
          </w:tcPr>
          <w:p w14:paraId="229D74DA" w14:textId="77777777" w:rsidR="000F235A" w:rsidRDefault="000F235A" w:rsidP="00FE293B"/>
        </w:tc>
        <w:tc>
          <w:tcPr>
            <w:tcW w:w="1260" w:type="dxa"/>
          </w:tcPr>
          <w:p w14:paraId="0D9890B0" w14:textId="77777777" w:rsidR="000F235A" w:rsidRDefault="000F235A" w:rsidP="00FE293B">
            <w:r>
              <w:t>28</w:t>
            </w:r>
          </w:p>
        </w:tc>
        <w:tc>
          <w:tcPr>
            <w:tcW w:w="6012" w:type="dxa"/>
          </w:tcPr>
          <w:p w14:paraId="30F359F9" w14:textId="77777777" w:rsidR="000F235A" w:rsidRDefault="000F235A" w:rsidP="00FE293B">
            <w:r>
              <w:t>Isolated danger</w:t>
            </w:r>
          </w:p>
        </w:tc>
      </w:tr>
      <w:tr w:rsidR="000F235A" w14:paraId="48DD4018" w14:textId="77777777" w:rsidTr="00745170">
        <w:trPr>
          <w:jc w:val="center"/>
        </w:trPr>
        <w:tc>
          <w:tcPr>
            <w:tcW w:w="1908" w:type="dxa"/>
          </w:tcPr>
          <w:p w14:paraId="6CC0BEE0" w14:textId="77777777" w:rsidR="000F235A" w:rsidRDefault="000F235A" w:rsidP="00FE293B"/>
        </w:tc>
        <w:tc>
          <w:tcPr>
            <w:tcW w:w="1260" w:type="dxa"/>
          </w:tcPr>
          <w:p w14:paraId="39678320" w14:textId="77777777" w:rsidR="000F235A" w:rsidRDefault="000F235A" w:rsidP="00FE293B">
            <w:r>
              <w:t>29</w:t>
            </w:r>
          </w:p>
        </w:tc>
        <w:tc>
          <w:tcPr>
            <w:tcW w:w="6012" w:type="dxa"/>
          </w:tcPr>
          <w:p w14:paraId="531E34D2" w14:textId="77777777" w:rsidR="000F235A" w:rsidRDefault="000F235A" w:rsidP="00FE293B">
            <w:r>
              <w:t>Safe Water</w:t>
            </w:r>
          </w:p>
        </w:tc>
      </w:tr>
      <w:tr w:rsidR="000F235A" w14:paraId="7BEA6A74" w14:textId="77777777" w:rsidTr="00745170">
        <w:trPr>
          <w:jc w:val="center"/>
        </w:trPr>
        <w:tc>
          <w:tcPr>
            <w:tcW w:w="1908" w:type="dxa"/>
          </w:tcPr>
          <w:p w14:paraId="6AF0B075" w14:textId="77777777" w:rsidR="000F235A" w:rsidRDefault="000F235A" w:rsidP="00FE293B"/>
        </w:tc>
        <w:tc>
          <w:tcPr>
            <w:tcW w:w="1260" w:type="dxa"/>
          </w:tcPr>
          <w:p w14:paraId="2EAE6D3E" w14:textId="77777777" w:rsidR="000F235A" w:rsidRDefault="000F235A" w:rsidP="00FE293B">
            <w:r>
              <w:t>30</w:t>
            </w:r>
          </w:p>
        </w:tc>
        <w:tc>
          <w:tcPr>
            <w:tcW w:w="6012" w:type="dxa"/>
          </w:tcPr>
          <w:p w14:paraId="74A1BD5C" w14:textId="77777777" w:rsidR="000F235A" w:rsidRDefault="000F235A" w:rsidP="00FE293B">
            <w:r>
              <w:t>Special Mark</w:t>
            </w:r>
          </w:p>
        </w:tc>
      </w:tr>
      <w:tr w:rsidR="000F235A" w14:paraId="65407A44" w14:textId="77777777" w:rsidTr="00745170">
        <w:trPr>
          <w:jc w:val="center"/>
        </w:trPr>
        <w:tc>
          <w:tcPr>
            <w:tcW w:w="1908" w:type="dxa"/>
          </w:tcPr>
          <w:p w14:paraId="6B02E40A" w14:textId="77777777" w:rsidR="000F235A" w:rsidRDefault="000F235A" w:rsidP="00FE293B"/>
        </w:tc>
        <w:tc>
          <w:tcPr>
            <w:tcW w:w="1260" w:type="dxa"/>
          </w:tcPr>
          <w:p w14:paraId="68F3563B" w14:textId="77777777" w:rsidR="000F235A" w:rsidRDefault="000F235A" w:rsidP="00FE293B">
            <w:r>
              <w:t>31</w:t>
            </w:r>
          </w:p>
        </w:tc>
        <w:tc>
          <w:tcPr>
            <w:tcW w:w="6012" w:type="dxa"/>
          </w:tcPr>
          <w:p w14:paraId="5A400659" w14:textId="77777777" w:rsidR="000F235A" w:rsidRDefault="000F235A" w:rsidP="00FE293B">
            <w:r>
              <w:t>Light Vessel / LANBY/Rigs</w:t>
            </w:r>
          </w:p>
        </w:tc>
      </w:tr>
    </w:tbl>
    <w:p w14:paraId="759F7F28" w14:textId="77777777" w:rsidR="005B62CE" w:rsidRDefault="005B62CE" w:rsidP="00661828">
      <w:pPr>
        <w:pStyle w:val="BodyText"/>
      </w:pPr>
    </w:p>
    <w:p w14:paraId="02DE166C" w14:textId="77777777" w:rsidR="00DD593E" w:rsidRDefault="00F30F66" w:rsidP="00661828">
      <w:pPr>
        <w:pStyle w:val="BodyText"/>
      </w:pPr>
      <w:r>
        <w:t>*</w:t>
      </w:r>
      <w:r w:rsidR="00DD593E">
        <w:t>Type 3 Fixed structures</w:t>
      </w:r>
      <w:r w:rsidR="007018CA">
        <w:t xml:space="preserve"> may</w:t>
      </w:r>
      <w:r w:rsidR="00DD593E">
        <w:t xml:space="preserve"> include</w:t>
      </w:r>
      <w:r w:rsidR="007018CA">
        <w:t xml:space="preserve"> individual </w:t>
      </w:r>
      <w:r w:rsidR="00DD593E">
        <w:t>wind turbines, however wind farm</w:t>
      </w:r>
      <w:r w:rsidR="007018CA">
        <w:t xml:space="preserve"> area</w:t>
      </w:r>
      <w:r w:rsidR="00DD593E">
        <w:t xml:space="preserve">s can be marked </w:t>
      </w:r>
      <w:r w:rsidR="007018CA">
        <w:t xml:space="preserve">with Special Mark buoys (physical or virtual) </w:t>
      </w:r>
      <w:r w:rsidR="00DD593E">
        <w:t>in accordance</w:t>
      </w:r>
      <w:r w:rsidR="007018CA">
        <w:t xml:space="preserve"> with IALA Recommendation O-139 On the Marking of Man-Made Offshore Structures.</w:t>
      </w:r>
    </w:p>
    <w:p w14:paraId="1D0EEE80" w14:textId="77777777" w:rsidR="000F235A" w:rsidRDefault="000F235A" w:rsidP="00CD235F">
      <w:pPr>
        <w:pStyle w:val="Heading3"/>
      </w:pPr>
      <w:bookmarkStart w:id="105" w:name="_Toc403651801"/>
      <w:r>
        <w:t>Type of Electronic Position Fixing Device</w:t>
      </w:r>
      <w:bookmarkEnd w:id="105"/>
    </w:p>
    <w:p w14:paraId="60E05FFE" w14:textId="77777777" w:rsidR="000F235A" w:rsidRPr="00384D2B" w:rsidRDefault="000F235A" w:rsidP="00CD235F">
      <w:pPr>
        <w:pStyle w:val="BodyText"/>
      </w:pPr>
      <w:r w:rsidRPr="00384D2B">
        <w:t xml:space="preserve">For fixed AtoN and virtual </w:t>
      </w:r>
      <w:r w:rsidR="0060693B">
        <w:t xml:space="preserve">AtoN </w:t>
      </w:r>
      <w:r w:rsidRPr="00384D2B">
        <w:t>the surveyed position should be used.  The accurate position enhances its function as a radar reference target.</w:t>
      </w:r>
    </w:p>
    <w:p w14:paraId="1ACF8CA9" w14:textId="77777777" w:rsidR="000F235A" w:rsidRDefault="000F235A" w:rsidP="00CD235F">
      <w:pPr>
        <w:pStyle w:val="Heading2"/>
        <w:tabs>
          <w:tab w:val="clear" w:pos="1440"/>
        </w:tabs>
      </w:pPr>
      <w:bookmarkStart w:id="106" w:name="_Toc288028526"/>
      <w:bookmarkStart w:id="107" w:name="_Toc403651802"/>
      <w:r>
        <w:t>Marking of off-shore wind turbines.</w:t>
      </w:r>
      <w:bookmarkEnd w:id="106"/>
      <w:bookmarkEnd w:id="107"/>
    </w:p>
    <w:p w14:paraId="2753ECC3" w14:textId="77777777" w:rsidR="000F235A" w:rsidRPr="00384D2B" w:rsidRDefault="000F235A" w:rsidP="009E3E45">
      <w:pPr>
        <w:autoSpaceDE w:val="0"/>
        <w:autoSpaceDN w:val="0"/>
        <w:adjustRightInd w:val="0"/>
        <w:spacing w:after="120"/>
        <w:jc w:val="both"/>
      </w:pPr>
      <w:r w:rsidRPr="00384D2B">
        <w:t xml:space="preserve">Refer to IALA Recommendation </w:t>
      </w:r>
      <w:r w:rsidR="009E3E45" w:rsidRPr="009C4606">
        <w:rPr>
          <w:rFonts w:ascii="ArialMT" w:hAnsi="ArialMT" w:cs="ArialMT"/>
        </w:rPr>
        <w:t>O-1</w:t>
      </w:r>
      <w:r w:rsidR="009E3E45">
        <w:rPr>
          <w:rFonts w:ascii="ArialMT" w:hAnsi="ArialMT" w:cs="ArialMT"/>
        </w:rPr>
        <w:t>39</w:t>
      </w:r>
      <w:r w:rsidR="009E3E45" w:rsidRPr="009C4606">
        <w:rPr>
          <w:rFonts w:ascii="ArialMT" w:hAnsi="ArialMT" w:cs="ArialMT"/>
        </w:rPr>
        <w:t xml:space="preserve"> ‘</w:t>
      </w:r>
      <w:r w:rsidR="009E3E45">
        <w:rPr>
          <w:rFonts w:ascii="ArialMT" w:hAnsi="ArialMT" w:cs="ArialMT"/>
        </w:rPr>
        <w:t xml:space="preserve">On the </w:t>
      </w:r>
      <w:r w:rsidR="0091127B">
        <w:rPr>
          <w:rFonts w:ascii="ArialMT" w:hAnsi="ArialMT" w:cs="ArialMT"/>
        </w:rPr>
        <w:t>M</w:t>
      </w:r>
      <w:r w:rsidR="009E3E45" w:rsidRPr="009C4606">
        <w:rPr>
          <w:rFonts w:ascii="ArialMT" w:hAnsi="ArialMT" w:cs="ArialMT"/>
        </w:rPr>
        <w:t xml:space="preserve">arking of </w:t>
      </w:r>
      <w:r w:rsidR="00BA4A35">
        <w:rPr>
          <w:rFonts w:ascii="ArialMT" w:hAnsi="ArialMT" w:cs="ArialMT"/>
        </w:rPr>
        <w:t>M</w:t>
      </w:r>
      <w:r w:rsidR="009E3E45">
        <w:rPr>
          <w:rFonts w:ascii="ArialMT" w:hAnsi="ArialMT" w:cs="ArialMT"/>
        </w:rPr>
        <w:t>an-</w:t>
      </w:r>
      <w:r w:rsidR="00BA4A35">
        <w:rPr>
          <w:rFonts w:ascii="ArialMT" w:hAnsi="ArialMT" w:cs="ArialMT"/>
        </w:rPr>
        <w:t>M</w:t>
      </w:r>
      <w:r w:rsidR="009E3E45">
        <w:rPr>
          <w:rFonts w:ascii="ArialMT" w:hAnsi="ArialMT" w:cs="ArialMT"/>
        </w:rPr>
        <w:t xml:space="preserve">ade </w:t>
      </w:r>
      <w:r w:rsidR="00BA4A35">
        <w:rPr>
          <w:rFonts w:ascii="ArialMT" w:hAnsi="ArialMT" w:cs="ArialMT"/>
        </w:rPr>
        <w:t>O</w:t>
      </w:r>
      <w:r w:rsidR="009E3E45">
        <w:rPr>
          <w:rFonts w:ascii="ArialMT" w:hAnsi="ArialMT" w:cs="ArialMT"/>
        </w:rPr>
        <w:t>ffshore structures</w:t>
      </w:r>
      <w:r w:rsidR="009E3E45" w:rsidRPr="009C4606">
        <w:rPr>
          <w:rFonts w:ascii="ArialMT" w:hAnsi="ArialMT" w:cs="ArialMT"/>
        </w:rPr>
        <w:t>’</w:t>
      </w:r>
      <w:r w:rsidRPr="00384D2B">
        <w:t xml:space="preserve">.  </w:t>
      </w:r>
      <w:r w:rsidR="009E3E45" w:rsidRPr="009C4606">
        <w:rPr>
          <w:rFonts w:ascii="ArialMT" w:hAnsi="ArialMT" w:cs="ArialMT"/>
        </w:rPr>
        <w:t xml:space="preserve">The </w:t>
      </w:r>
      <w:r w:rsidR="009E3E45">
        <w:rPr>
          <w:rFonts w:ascii="ArialMT" w:hAnsi="ArialMT" w:cs="ArialMT"/>
        </w:rPr>
        <w:t xml:space="preserve">turbines at the </w:t>
      </w:r>
      <w:r w:rsidR="009E3E45" w:rsidRPr="009C4606">
        <w:rPr>
          <w:rFonts w:ascii="ArialMT" w:hAnsi="ArialMT" w:cs="ArialMT"/>
        </w:rPr>
        <w:t xml:space="preserve">extremities of the wind farm </w:t>
      </w:r>
      <w:r w:rsidR="009E3E45">
        <w:rPr>
          <w:rFonts w:ascii="ArialMT" w:hAnsi="ArialMT" w:cs="ArialMT"/>
        </w:rPr>
        <w:t xml:space="preserve">(probably already marked </w:t>
      </w:r>
      <w:r w:rsidR="00E263BA">
        <w:rPr>
          <w:rFonts w:ascii="ArialMT" w:hAnsi="ArialMT" w:cs="ArialMT"/>
        </w:rPr>
        <w:t xml:space="preserve">with lights </w:t>
      </w:r>
      <w:r w:rsidR="009E3E45">
        <w:rPr>
          <w:rFonts w:ascii="ArialMT" w:hAnsi="ArialMT" w:cs="ArialMT"/>
        </w:rPr>
        <w:t>as ‘</w:t>
      </w:r>
      <w:r w:rsidR="00E63F9E">
        <w:rPr>
          <w:rFonts w:ascii="ArialMT" w:hAnsi="ArialMT" w:cs="ArialMT"/>
        </w:rPr>
        <w:t>Significant P</w:t>
      </w:r>
      <w:r w:rsidR="009E3E45">
        <w:rPr>
          <w:rFonts w:ascii="ArialMT" w:hAnsi="ArialMT" w:cs="ArialMT"/>
        </w:rPr>
        <w:t xml:space="preserve">eripheral </w:t>
      </w:r>
      <w:r w:rsidR="00E63F9E">
        <w:rPr>
          <w:rFonts w:ascii="ArialMT" w:hAnsi="ArialMT" w:cs="ArialMT"/>
        </w:rPr>
        <w:t>S</w:t>
      </w:r>
      <w:r w:rsidR="009E3E45">
        <w:rPr>
          <w:rFonts w:ascii="ArialMT" w:hAnsi="ArialMT" w:cs="ArialMT"/>
        </w:rPr>
        <w:t>tructures’</w:t>
      </w:r>
      <w:r w:rsidR="00BA4A35">
        <w:rPr>
          <w:rFonts w:ascii="ArialMT" w:hAnsi="ArialMT" w:cs="ArialMT"/>
        </w:rPr>
        <w:t>)</w:t>
      </w:r>
      <w:r w:rsidR="009E3E45">
        <w:rPr>
          <w:rFonts w:ascii="ArialMT" w:hAnsi="ArialMT" w:cs="ArialMT"/>
        </w:rPr>
        <w:t xml:space="preserve"> may</w:t>
      </w:r>
      <w:r w:rsidR="009E3E45" w:rsidRPr="009C4606">
        <w:rPr>
          <w:rFonts w:ascii="ArialMT" w:hAnsi="ArialMT" w:cs="ArialMT"/>
        </w:rPr>
        <w:t xml:space="preserve"> </w:t>
      </w:r>
      <w:r w:rsidR="00E63F9E">
        <w:rPr>
          <w:rFonts w:ascii="ArialMT" w:hAnsi="ArialMT" w:cs="ArialMT"/>
        </w:rPr>
        <w:t xml:space="preserve">also </w:t>
      </w:r>
      <w:r w:rsidR="009E3E45" w:rsidRPr="009C4606">
        <w:rPr>
          <w:rFonts w:ascii="ArialMT" w:hAnsi="ArialMT" w:cs="ArialMT"/>
        </w:rPr>
        <w:t>be identified by AIS</w:t>
      </w:r>
      <w:r w:rsidR="00E63F9E">
        <w:rPr>
          <w:rFonts w:ascii="ArialMT" w:hAnsi="ArialMT" w:cs="ArialMT"/>
        </w:rPr>
        <w:t xml:space="preserve">, </w:t>
      </w:r>
      <w:r w:rsidR="00E6425F">
        <w:rPr>
          <w:rFonts w:ascii="ArialMT" w:hAnsi="ArialMT" w:cs="ArialMT"/>
        </w:rPr>
        <w:t>which could also be utilised to monitor the lights’ status</w:t>
      </w:r>
      <w:r w:rsidR="009E3E45" w:rsidRPr="009C4606">
        <w:rPr>
          <w:rFonts w:ascii="ArialMT" w:hAnsi="ArialMT" w:cs="ArialMT"/>
        </w:rPr>
        <w:t xml:space="preserve">. </w:t>
      </w:r>
      <w:r w:rsidRPr="00384D2B">
        <w:t xml:space="preserve">The use of synthetic AtoN AIS in this application would reduce the number of AIS AtoN Stations </w:t>
      </w:r>
      <w:r w:rsidR="00E63F9E">
        <w:t>requir</w:t>
      </w:r>
      <w:r w:rsidR="00E63F9E" w:rsidRPr="00384D2B">
        <w:t xml:space="preserve">ed </w:t>
      </w:r>
      <w:r w:rsidRPr="00384D2B">
        <w:t>to mark a wind farm.</w:t>
      </w:r>
    </w:p>
    <w:p w14:paraId="59AEC59C" w14:textId="77777777" w:rsidR="009E3E45" w:rsidRDefault="000F235A" w:rsidP="00CD235F">
      <w:pPr>
        <w:pStyle w:val="BodyText"/>
      </w:pPr>
      <w:r>
        <w:t>An AIS AtoN may also broadcast an Application Specific Message, such as specified in IMO SN.1/Circ.289 to indicate the area in which wind turbines are located, during their construction.</w:t>
      </w:r>
      <w:r w:rsidR="002A1EE7">
        <w:t xml:space="preserve"> A </w:t>
      </w:r>
      <w:r w:rsidR="002A1EE7">
        <w:lastRenderedPageBreak/>
        <w:t xml:space="preserve">further option would be to broadcast Virtual AIS AtoN (typically type 30 ‘Special </w:t>
      </w:r>
      <w:r w:rsidR="00CD467A">
        <w:t>M</w:t>
      </w:r>
      <w:r w:rsidR="002A1EE7">
        <w:t>ark buoy’) to mark navigation routes and turning points outside wind farm areas.</w:t>
      </w:r>
    </w:p>
    <w:p w14:paraId="20DFEA89" w14:textId="77777777" w:rsidR="000F235A" w:rsidRDefault="000F235A" w:rsidP="00CD235F">
      <w:pPr>
        <w:pStyle w:val="Heading2"/>
        <w:tabs>
          <w:tab w:val="clear" w:pos="1440"/>
        </w:tabs>
      </w:pPr>
      <w:bookmarkStart w:id="108" w:name="_Toc401433825"/>
      <w:bookmarkStart w:id="109" w:name="_Toc401433961"/>
      <w:bookmarkStart w:id="110" w:name="_Toc288028527"/>
      <w:bookmarkStart w:id="111" w:name="_Toc403651803"/>
      <w:bookmarkEnd w:id="108"/>
      <w:bookmarkEnd w:id="109"/>
      <w:r>
        <w:t>Marking of off-shore wave and tidal energy devices.</w:t>
      </w:r>
      <w:bookmarkEnd w:id="110"/>
      <w:bookmarkEnd w:id="111"/>
    </w:p>
    <w:p w14:paraId="49353CB8" w14:textId="77777777" w:rsidR="000F235A" w:rsidRDefault="000F235A" w:rsidP="00CD235F">
      <w:pPr>
        <w:pStyle w:val="BodyText"/>
      </w:pPr>
      <w:r w:rsidRPr="00384D2B">
        <w:t xml:space="preserve">Refer to IALA Recommendation </w:t>
      </w:r>
      <w:r w:rsidR="008C3939">
        <w:t>O</w:t>
      </w:r>
      <w:r w:rsidRPr="00384D2B">
        <w:t xml:space="preserve">-131, </w:t>
      </w:r>
      <w:r w:rsidR="00836F3F">
        <w:t>‘</w:t>
      </w:r>
      <w:r w:rsidRPr="00384D2B">
        <w:t>Marking of off-shore wave and tidal energy devices</w:t>
      </w:r>
      <w:r w:rsidR="00836F3F">
        <w:t>’</w:t>
      </w:r>
      <w:r w:rsidRPr="00384D2B">
        <w:t>.  The principles of section 4.7 above should be adopted.</w:t>
      </w:r>
    </w:p>
    <w:p w14:paraId="1A674C77" w14:textId="77777777" w:rsidR="000F235A" w:rsidRDefault="000F235A" w:rsidP="00CD235F">
      <w:pPr>
        <w:pStyle w:val="Heading2"/>
        <w:tabs>
          <w:tab w:val="clear" w:pos="1440"/>
        </w:tabs>
      </w:pPr>
      <w:bookmarkStart w:id="112" w:name="_Toc288028528"/>
      <w:bookmarkStart w:id="113" w:name="_Toc403651804"/>
      <w:r>
        <w:t>Marking of wrecks</w:t>
      </w:r>
      <w:bookmarkEnd w:id="112"/>
      <w:bookmarkEnd w:id="113"/>
    </w:p>
    <w:p w14:paraId="07ED411C" w14:textId="77777777" w:rsidR="000F235A" w:rsidRPr="00384D2B" w:rsidRDefault="000F235A" w:rsidP="00CD235F">
      <w:pPr>
        <w:pStyle w:val="BodyText"/>
      </w:pPr>
      <w:r w:rsidRPr="00384D2B">
        <w:t>When an AIS AtoN station is used on an Emergency Wreck Marking Buoy, consideration should be given to the following</w:t>
      </w:r>
      <w:r w:rsidRPr="0099310E">
        <w:t>:</w:t>
      </w:r>
    </w:p>
    <w:p w14:paraId="33E7746A" w14:textId="77777777" w:rsidR="000F235A" w:rsidRDefault="000F235A" w:rsidP="00CD235F">
      <w:pPr>
        <w:pStyle w:val="Heading3"/>
      </w:pPr>
      <w:bookmarkStart w:id="114" w:name="_Toc403651805"/>
      <w:r>
        <w:t>Radio licence for the AIS AtoN</w:t>
      </w:r>
      <w:bookmarkEnd w:id="114"/>
    </w:p>
    <w:p w14:paraId="5169C48C" w14:textId="77777777" w:rsidR="000F235A" w:rsidRPr="00384D2B" w:rsidRDefault="000F235A" w:rsidP="00CD235F">
      <w:pPr>
        <w:pStyle w:val="BodyText"/>
      </w:pPr>
      <w:r w:rsidRPr="00384D2B">
        <w:t xml:space="preserve">In some countries AIS AtoN stations are considered as </w:t>
      </w:r>
      <w:r w:rsidR="00836F3F">
        <w:t>‘</w:t>
      </w:r>
      <w:r w:rsidRPr="00384D2B">
        <w:t>fixed</w:t>
      </w:r>
      <w:r w:rsidR="00836F3F">
        <w:t>’</w:t>
      </w:r>
      <w:r w:rsidRPr="00384D2B">
        <w:t xml:space="preserve"> stations (not mobile stations) under ITU radio regulations, however the location at which an Emergency Wreck Marking Buoy will be deployed is not known at the time that the application for a radio licence is made. </w:t>
      </w:r>
      <w:r w:rsidR="00726CF1">
        <w:t xml:space="preserve"> </w:t>
      </w:r>
      <w:r w:rsidRPr="00384D2B">
        <w:t>The reason for this will need to be made clear to the radio licensing authority.</w:t>
      </w:r>
    </w:p>
    <w:p w14:paraId="61A617FB" w14:textId="77777777" w:rsidR="000F235A" w:rsidRPr="00384D2B" w:rsidRDefault="000F235A" w:rsidP="00CD235F">
      <w:pPr>
        <w:pStyle w:val="BodyText"/>
      </w:pPr>
      <w:r w:rsidRPr="00384D2B">
        <w:t>In addition, as the deploying location is unknown, it is not possible to allocate FATDMA slots in advance, so that the AIS AtoN station on the Emergency Wreck Marking Buoy will need to operate in RATDMA mode.</w:t>
      </w:r>
    </w:p>
    <w:p w14:paraId="3BF2F251" w14:textId="77777777" w:rsidR="000F235A" w:rsidRDefault="000F235A" w:rsidP="00CD235F">
      <w:pPr>
        <w:pStyle w:val="Heading3"/>
      </w:pPr>
      <w:bookmarkStart w:id="115" w:name="_Toc403651806"/>
      <w:r>
        <w:t>Power drain</w:t>
      </w:r>
      <w:bookmarkEnd w:id="115"/>
    </w:p>
    <w:p w14:paraId="7246EA1C" w14:textId="77777777" w:rsidR="000F235A" w:rsidRPr="00384D2B" w:rsidRDefault="000F235A" w:rsidP="00CD235F">
      <w:pPr>
        <w:pStyle w:val="BodyText"/>
      </w:pPr>
      <w:r w:rsidRPr="00384D2B">
        <w:t>Initially, at least, the AIS AtoN station on the Emergency Wreck Marking Buoy will be operating in RATDMA mode.</w:t>
      </w:r>
      <w:r w:rsidR="00726CF1">
        <w:t xml:space="preserve"> </w:t>
      </w:r>
      <w:r w:rsidRPr="00384D2B">
        <w:t xml:space="preserve"> Later, if the buoy remains on station for long enough, it may be possible to allocate FATDMA slots, and reconfigure the AIS AtoN. </w:t>
      </w:r>
      <w:r w:rsidR="00726CF1">
        <w:t xml:space="preserve"> </w:t>
      </w:r>
      <w:r w:rsidRPr="00384D2B">
        <w:t>Power drain in RATDMA mode will likely be appreciably higher than when in FATDMA mode.</w:t>
      </w:r>
      <w:r w:rsidR="00726CF1">
        <w:t xml:space="preserve"> </w:t>
      </w:r>
      <w:r w:rsidRPr="00384D2B">
        <w:t xml:space="preserve"> If the buoy is on station for a short period, operating in RATDMA mode, it may be satisfactory for the on board battery to be gradually depleted. </w:t>
      </w:r>
      <w:r w:rsidR="00726CF1">
        <w:t xml:space="preserve"> </w:t>
      </w:r>
      <w:r w:rsidRPr="00384D2B">
        <w:t>For longer period deployment, a change to FATDMA operation and/or a suitable larger power supply system will be needed.</w:t>
      </w:r>
    </w:p>
    <w:p w14:paraId="25902876" w14:textId="77777777" w:rsidR="000F235A" w:rsidRDefault="000F235A" w:rsidP="00CD235F">
      <w:pPr>
        <w:pStyle w:val="Heading3"/>
      </w:pPr>
      <w:bookmarkStart w:id="116" w:name="_Toc403651807"/>
      <w:r>
        <w:t>Wreck marking with multiple AIS AtoN</w:t>
      </w:r>
      <w:bookmarkEnd w:id="116"/>
    </w:p>
    <w:p w14:paraId="266D0D1D" w14:textId="77777777" w:rsidR="000F235A" w:rsidRPr="009C089A" w:rsidRDefault="000F235A" w:rsidP="00CD235F">
      <w:pPr>
        <w:pStyle w:val="BodyText"/>
      </w:pPr>
      <w:r w:rsidRPr="009C089A">
        <w:t xml:space="preserve">If it is desirable to mark a wreck with two or more AIS </w:t>
      </w:r>
      <w:r>
        <w:t>AtoN</w:t>
      </w:r>
      <w:r w:rsidRPr="009C089A">
        <w:t xml:space="preserve">, then one can be a </w:t>
      </w:r>
      <w:r w:rsidR="0091127B">
        <w:t>Physical</w:t>
      </w:r>
      <w:r w:rsidR="00BD2851">
        <w:t xml:space="preserve"> (Real)</w:t>
      </w:r>
      <w:r w:rsidRPr="009C089A">
        <w:t xml:space="preserve"> AIS AtoN, which, in addition to its own Message 21, also broadcasts virtual or synthetic AIS AtoN messages for the other wreck markers, usually Cardinal marks.</w:t>
      </w:r>
    </w:p>
    <w:p w14:paraId="409CC7A2" w14:textId="77777777" w:rsidR="000F235A" w:rsidRDefault="000F235A" w:rsidP="00CD235F">
      <w:pPr>
        <w:pStyle w:val="Heading3"/>
      </w:pPr>
      <w:bookmarkStart w:id="117" w:name="_Toc403651808"/>
      <w:r>
        <w:t>Example of a specification for an AIS AtoN for wreck marking</w:t>
      </w:r>
      <w:bookmarkEnd w:id="117"/>
    </w:p>
    <w:p w14:paraId="59A3713C" w14:textId="77777777" w:rsidR="000F235A" w:rsidRPr="009C089A" w:rsidRDefault="000F235A" w:rsidP="00CD235F">
      <w:pPr>
        <w:pStyle w:val="BodyText"/>
      </w:pPr>
      <w:r>
        <w:t>ANNEX B</w:t>
      </w:r>
      <w:r w:rsidRPr="009C089A">
        <w:t xml:space="preserve"> is an example, used by the United Kingdom General Lighthouse Authorities, of a specification for an AIS AtoN system for wreck marking.</w:t>
      </w:r>
      <w:r w:rsidR="00726CF1">
        <w:t xml:space="preserve"> </w:t>
      </w:r>
      <w:r w:rsidRPr="009C089A">
        <w:t xml:space="preserve"> It has dual redundant AIS units for system resilience, and separate antennae for these units. Monitoring of the system by Message 6 is included.</w:t>
      </w:r>
    </w:p>
    <w:p w14:paraId="6E3BED66" w14:textId="77777777" w:rsidR="000F235A" w:rsidRDefault="000F235A" w:rsidP="00CD235F">
      <w:pPr>
        <w:pStyle w:val="Heading2"/>
        <w:tabs>
          <w:tab w:val="clear" w:pos="1440"/>
        </w:tabs>
      </w:pPr>
      <w:bookmarkStart w:id="118" w:name="_Toc288028529"/>
      <w:bookmarkStart w:id="119" w:name="_Toc403651809"/>
      <w:r>
        <w:t>Chaining of AIS AtoN Stations</w:t>
      </w:r>
      <w:bookmarkEnd w:id="118"/>
      <w:bookmarkEnd w:id="119"/>
    </w:p>
    <w:p w14:paraId="0C0F63C2" w14:textId="77777777" w:rsidR="000F235A" w:rsidRPr="00384D2B" w:rsidRDefault="000F235A" w:rsidP="00CD235F">
      <w:pPr>
        <w:pStyle w:val="BodyText"/>
      </w:pPr>
      <w:r w:rsidRPr="00384D2B">
        <w:t>A chain of AIS AtoN Stations allows for communication from an AIS Base Station to AIS AtoN Stations that are remotely located and unable to communicate directly with the Base Station.  Encrypted messages are passed from station to station until the intended recipient is reached.</w:t>
      </w:r>
    </w:p>
    <w:p w14:paraId="4572CD23" w14:textId="77777777" w:rsidR="000F235A" w:rsidRDefault="000F235A" w:rsidP="00CD235F">
      <w:pPr>
        <w:pStyle w:val="BodyText"/>
      </w:pPr>
      <w:r>
        <w:t>The concept requires an AIS AtoN Station to have knowledge of its neighbouring AIS AtoN Stations.  Each AIS AtoN Station in the chain must know the entire chain to prevent unnecessary retransmission of the messages.  See IEC 62320-2 for further details on chaining of AIS AtoN Stations.</w:t>
      </w:r>
    </w:p>
    <w:p w14:paraId="60349260" w14:textId="77777777" w:rsidR="000F235A" w:rsidRDefault="000F235A" w:rsidP="00CD235F">
      <w:pPr>
        <w:pStyle w:val="Heading1"/>
      </w:pPr>
      <w:bookmarkStart w:id="120" w:name="_Toc285060027"/>
      <w:bookmarkStart w:id="121" w:name="_Toc288028531"/>
      <w:bookmarkStart w:id="122" w:name="_Toc32749010"/>
      <w:bookmarkStart w:id="123" w:name="_Toc288028532"/>
      <w:bookmarkStart w:id="124" w:name="_Toc403651810"/>
      <w:bookmarkEnd w:id="120"/>
      <w:bookmarkEnd w:id="121"/>
      <w:r>
        <w:t>References</w:t>
      </w:r>
      <w:bookmarkEnd w:id="122"/>
      <w:bookmarkEnd w:id="123"/>
      <w:bookmarkEnd w:id="124"/>
    </w:p>
    <w:p w14:paraId="5BE064D5" w14:textId="77777777" w:rsidR="000F235A" w:rsidRPr="00384D2B" w:rsidRDefault="000F235A" w:rsidP="00CD235F">
      <w:pPr>
        <w:pStyle w:val="References"/>
      </w:pPr>
      <w:r w:rsidRPr="00384D2B">
        <w:t>ITU, Technical Characteristics for a Universal Automatic Identification System Using Time Division Multiple Access in the VHF Maritime Mobile Band, ITU-R M.1371. (The most recent edition should be used.)</w:t>
      </w:r>
    </w:p>
    <w:p w14:paraId="4A89382A" w14:textId="77777777" w:rsidR="000F235A" w:rsidRDefault="000F235A" w:rsidP="00CD235F">
      <w:pPr>
        <w:pStyle w:val="References"/>
      </w:pPr>
      <w:r>
        <w:lastRenderedPageBreak/>
        <w:t>IALA, Technical Clarifications on Recommendations ITU-R M.1371.  (The most recent edition should be used.)</w:t>
      </w:r>
    </w:p>
    <w:p w14:paraId="0D3C759C" w14:textId="77777777" w:rsidR="000F235A" w:rsidRDefault="000F235A" w:rsidP="00CD235F">
      <w:pPr>
        <w:pStyle w:val="References"/>
      </w:pPr>
      <w:r w:rsidRPr="00384D2B">
        <w:t>IEC 62320-2 AIS AtoN stations - Minimum operational and performance requirements - methods of test and required test results</w:t>
      </w:r>
    </w:p>
    <w:p w14:paraId="637886AF" w14:textId="77777777" w:rsidR="000F235A" w:rsidRDefault="000F235A" w:rsidP="00CD235F">
      <w:pPr>
        <w:pStyle w:val="References"/>
      </w:pPr>
      <w:r>
        <w:rPr>
          <w:lang w:eastAsia="de-DE"/>
        </w:rPr>
        <w:t>IMO SN.1/Circ.289 Guidance on the use of AIS Application-Specific Messages</w:t>
      </w:r>
    </w:p>
    <w:p w14:paraId="21D3DD70" w14:textId="77777777" w:rsidR="000F235A" w:rsidRDefault="000F235A" w:rsidP="00CD235F">
      <w:pPr>
        <w:pStyle w:val="References"/>
      </w:pPr>
      <w:r>
        <w:rPr>
          <w:lang w:eastAsia="de-DE"/>
        </w:rPr>
        <w:t>ITU-R M.585-</w:t>
      </w:r>
      <w:r w:rsidR="00BD2851">
        <w:rPr>
          <w:lang w:eastAsia="de-DE"/>
        </w:rPr>
        <w:t>6</w:t>
      </w:r>
      <w:r>
        <w:rPr>
          <w:lang w:eastAsia="de-DE"/>
        </w:rPr>
        <w:t xml:space="preserve"> Assignment and use of maritime mobile service identities</w:t>
      </w:r>
    </w:p>
    <w:p w14:paraId="57E2E0D0" w14:textId="77777777" w:rsidR="000F235A" w:rsidRDefault="000F235A" w:rsidP="00CD235F">
      <w:pPr>
        <w:pStyle w:val="References"/>
      </w:pPr>
      <w:r>
        <w:rPr>
          <w:lang w:eastAsia="de-DE"/>
        </w:rPr>
        <w:t>IALA Recommendation O-143 on Virtual Aids to Navigation</w:t>
      </w:r>
    </w:p>
    <w:p w14:paraId="35D75E36" w14:textId="77777777" w:rsidR="000F235A" w:rsidRDefault="000F235A" w:rsidP="00CD235F">
      <w:pPr>
        <w:pStyle w:val="References"/>
      </w:pPr>
      <w:r>
        <w:rPr>
          <w:lang w:eastAsia="de-DE"/>
        </w:rPr>
        <w:t>IALA Guideline 1081 on Virtual Aids to Navigation</w:t>
      </w:r>
    </w:p>
    <w:p w14:paraId="2245FE82" w14:textId="77777777" w:rsidR="000F235A" w:rsidRDefault="000F235A" w:rsidP="00CD235F">
      <w:pPr>
        <w:pStyle w:val="BodyText"/>
      </w:pPr>
    </w:p>
    <w:p w14:paraId="7241803D" w14:textId="2F295BC5" w:rsidR="000F235A" w:rsidRPr="009665A1" w:rsidRDefault="00726CF1" w:rsidP="004B01DC">
      <w:pPr>
        <w:pStyle w:val="Appendix"/>
      </w:pPr>
      <w:bookmarkStart w:id="125" w:name="_Ref209461199"/>
      <w:r>
        <w:br w:type="page"/>
      </w:r>
      <w:bookmarkStart w:id="126" w:name="_Toc403651811"/>
      <w:r w:rsidR="009665A1">
        <w:lastRenderedPageBreak/>
        <w:t>Off-</w:t>
      </w:r>
      <w:r w:rsidR="000F235A" w:rsidRPr="009665A1">
        <w:t>Position Indicator, EPFS data algorithm</w:t>
      </w:r>
      <w:bookmarkEnd w:id="125"/>
      <w:bookmarkEnd w:id="126"/>
    </w:p>
    <w:p w14:paraId="55E19B25" w14:textId="77777777" w:rsidR="000F235A" w:rsidRPr="007B1A8C" w:rsidRDefault="000F235A" w:rsidP="00721DFF">
      <w:pPr>
        <w:pStyle w:val="AppendixHeading1"/>
      </w:pPr>
      <w:r w:rsidRPr="00721DFF">
        <w:t>General</w:t>
      </w:r>
    </w:p>
    <w:p w14:paraId="4B09C55D" w14:textId="0C32B38B" w:rsidR="000F235A" w:rsidRDefault="000F235A" w:rsidP="00FA105D">
      <w:pPr>
        <w:pStyle w:val="BodyText"/>
      </w:pPr>
      <w:r w:rsidRPr="00E70D67">
        <w:t>Multiple EPFS fixes should be used to de</w:t>
      </w:r>
      <w:r>
        <w:t>termine</w:t>
      </w:r>
      <w:r w:rsidRPr="00E70D67">
        <w:t xml:space="preserve"> the setting of the off</w:t>
      </w:r>
      <w:r w:rsidR="00986871">
        <w:t>-</w:t>
      </w:r>
      <w:r w:rsidRPr="00E70D67">
        <w:t>position indicator bit in Message 21.</w:t>
      </w:r>
      <w:r w:rsidR="00726CF1">
        <w:t xml:space="preserve"> </w:t>
      </w:r>
      <w:r w:rsidRPr="00E70D67">
        <w:t xml:space="preserve"> The algorithm used may be determined by the equipment manufacturer. </w:t>
      </w:r>
      <w:r w:rsidR="00726CF1">
        <w:t xml:space="preserve"> </w:t>
      </w:r>
      <w:r w:rsidRPr="00E70D67">
        <w:t xml:space="preserve">The first example, contributed by the United Kingdom General Lighthouse Authorities follows. This is given as an example only and carries no endorsement from IALA. </w:t>
      </w:r>
      <w:r w:rsidR="00726CF1">
        <w:t xml:space="preserve"> </w:t>
      </w:r>
      <w:r w:rsidRPr="00E70D67">
        <w:t>It may be that other algorithms are simpler or faster or just as effective.</w:t>
      </w:r>
      <w:r w:rsidR="00726CF1">
        <w:t xml:space="preserve"> </w:t>
      </w:r>
      <w:r w:rsidRPr="00E70D67">
        <w:t xml:space="preserve"> It is up to the competent authority to ensure that the algorithm used is suitable for the purpose.</w:t>
      </w:r>
      <w:r w:rsidR="00726CF1">
        <w:t xml:space="preserve"> </w:t>
      </w:r>
      <w:r w:rsidRPr="00E70D67">
        <w:t xml:space="preserve"> Note that with modern AIS AtoN units, the power drain of the GPS receiver may be a significant portion of the total power budget, so that an algorithm which requires that the GPS receiver be powered up for a long period may be undesirable.</w:t>
      </w:r>
    </w:p>
    <w:p w14:paraId="50E56257" w14:textId="77777777" w:rsidR="000F235A" w:rsidRPr="00E70D67" w:rsidRDefault="000F235A" w:rsidP="00721DFF">
      <w:pPr>
        <w:pStyle w:val="AppendixHeading1"/>
      </w:pPr>
      <w:r>
        <w:t>Example 1 – Algorithm used by United Kingdom General Lighthouse Authorities</w:t>
      </w:r>
    </w:p>
    <w:p w14:paraId="0AFA907B" w14:textId="77777777" w:rsidR="000F235A" w:rsidRDefault="000F235A" w:rsidP="0099310E">
      <w:pPr>
        <w:pStyle w:val="List1"/>
        <w:numPr>
          <w:ilvl w:val="0"/>
          <w:numId w:val="56"/>
        </w:numPr>
      </w:pPr>
      <w:r>
        <w:t>The position monitoring system takes at least 5 position fixes, and determines if any is outside the guard ring radius.</w:t>
      </w:r>
      <w:r w:rsidR="008C3939">
        <w:t xml:space="preserve"> </w:t>
      </w:r>
      <w:r>
        <w:t xml:space="preserve"> If none is outside, then the AtoN is deemed to be on-position, and the position monitoring system continues in its normal on-position mode (e.g. sleep for 10 minutes).</w:t>
      </w:r>
    </w:p>
    <w:p w14:paraId="49856F3D" w14:textId="77777777" w:rsidR="000F235A" w:rsidRDefault="000F235A" w:rsidP="0099310E">
      <w:pPr>
        <w:pStyle w:val="List1"/>
      </w:pPr>
      <w:r>
        <w:t xml:space="preserve">If any of the positions is off-position, then the position monitoring system must take at least 100 position fixes. </w:t>
      </w:r>
      <w:r w:rsidR="008C3939">
        <w:t xml:space="preserve"> </w:t>
      </w:r>
      <w:r>
        <w:t>If 80% or more of the last 100 fixes are outside the guard ring radius, then the AtoN is deemed to be off-position.</w:t>
      </w:r>
    </w:p>
    <w:p w14:paraId="1F09459D" w14:textId="77777777" w:rsidR="000F235A" w:rsidRDefault="000F235A" w:rsidP="0099310E">
      <w:pPr>
        <w:pStyle w:val="List1"/>
      </w:pPr>
      <w:r>
        <w:t xml:space="preserve">When in off-position mode, the position monitoring system constantly monitors the position. </w:t>
      </w:r>
      <w:r w:rsidR="00726CF1">
        <w:t xml:space="preserve"> </w:t>
      </w:r>
      <w:r>
        <w:t>When 80% or more of the last 100 readings are inside the guard ring radius, then the AtoN is deemed to be back on-position.</w:t>
      </w:r>
    </w:p>
    <w:p w14:paraId="41C05254" w14:textId="77777777" w:rsidR="000F235A" w:rsidRDefault="000F235A" w:rsidP="00721DFF">
      <w:pPr>
        <w:pStyle w:val="AppendixHeading1"/>
      </w:pPr>
      <w:r>
        <w:t>Example 2 – Untested algorithm to illustrate an alternative approach</w:t>
      </w:r>
    </w:p>
    <w:p w14:paraId="0A23467F" w14:textId="77777777" w:rsidR="000F235A" w:rsidRDefault="000F235A" w:rsidP="0099310E">
      <w:pPr>
        <w:pStyle w:val="List1"/>
        <w:numPr>
          <w:ilvl w:val="0"/>
          <w:numId w:val="57"/>
        </w:numPr>
      </w:pPr>
      <w:r>
        <w:t>The position monitoring system takes at least 5 position fixes, and calculates an average position.</w:t>
      </w:r>
      <w:r w:rsidR="008C3939">
        <w:t xml:space="preserve"> </w:t>
      </w:r>
      <w:r>
        <w:t xml:space="preserve"> It then determines if this average position is outside the guard ring radius.</w:t>
      </w:r>
      <w:r w:rsidR="00726CF1">
        <w:t xml:space="preserve"> </w:t>
      </w:r>
      <w:r>
        <w:t xml:space="preserve"> If the average position is inside, then the AtoN is deemed to be on-position, and the position monitoring system continues in its normal on-position mode (e.g. sleep for the remainder of the reporting interval).</w:t>
      </w:r>
    </w:p>
    <w:p w14:paraId="065431C9" w14:textId="77777777" w:rsidR="000F235A" w:rsidRDefault="000F235A" w:rsidP="0099310E">
      <w:pPr>
        <w:pStyle w:val="List1"/>
      </w:pPr>
      <w:r>
        <w:t xml:space="preserve">If the average calculated position is off-position, then the position monitoring system must take at least 100 position fixes. </w:t>
      </w:r>
      <w:r w:rsidR="00726CF1">
        <w:t xml:space="preserve"> </w:t>
      </w:r>
      <w:r>
        <w:t>The average position of the 100 position fixes is then calculated. If this 100 fix average is outside the guard ring radius, then the AtoN is deemed to be off-position.</w:t>
      </w:r>
    </w:p>
    <w:p w14:paraId="67068F9C" w14:textId="77777777" w:rsidR="000F235A" w:rsidRDefault="000F235A" w:rsidP="0099310E">
      <w:pPr>
        <w:pStyle w:val="List1"/>
      </w:pPr>
      <w:r>
        <w:t xml:space="preserve">When in off-position mode, the position monitoring system constantly monitors the position. </w:t>
      </w:r>
      <w:r w:rsidR="00726CF1">
        <w:t xml:space="preserve"> </w:t>
      </w:r>
      <w:r>
        <w:t>When the average of the last 100 readings is inside the guard ring radius, then the AtoN is deemed to be back on-position.</w:t>
      </w:r>
    </w:p>
    <w:p w14:paraId="01C0383B" w14:textId="77777777" w:rsidR="000F235A" w:rsidRDefault="000F235A" w:rsidP="0099310E">
      <w:pPr>
        <w:pStyle w:val="List1"/>
      </w:pPr>
      <w:r>
        <w:t>The unit may then resume its normal on-position behaviour (e.g. sleep for the remainder of the reporting interval and resume behaviour of a minimum of 5 position fixes per reporting interval).</w:t>
      </w:r>
    </w:p>
    <w:p w14:paraId="4639D9C5" w14:textId="30A14A2A" w:rsidR="000F235A" w:rsidRDefault="000F235A" w:rsidP="004B01DC">
      <w:pPr>
        <w:pStyle w:val="Appendix"/>
      </w:pPr>
      <w:bookmarkStart w:id="127" w:name="_Ref209461265"/>
      <w:r>
        <w:br w:type="page"/>
      </w:r>
      <w:bookmarkStart w:id="128" w:name="_Toc403651812"/>
      <w:r w:rsidRPr="004B01DC">
        <w:lastRenderedPageBreak/>
        <w:t>Example</w:t>
      </w:r>
      <w:r w:rsidRPr="00B12592">
        <w:t xml:space="preserve"> of a specification for an AIS A</w:t>
      </w:r>
      <w:r w:rsidR="008C3939" w:rsidRPr="00B12592">
        <w:t>to</w:t>
      </w:r>
      <w:r w:rsidRPr="00B12592">
        <w:t>N system for an Emergency Wreck Marking Buoy</w:t>
      </w:r>
      <w:bookmarkEnd w:id="127"/>
      <w:bookmarkEnd w:id="128"/>
    </w:p>
    <w:p w14:paraId="34642619" w14:textId="77777777" w:rsidR="000F235A" w:rsidRDefault="000F235A" w:rsidP="00721DFF">
      <w:pPr>
        <w:pStyle w:val="AppendixHeading1"/>
        <w:numPr>
          <w:ilvl w:val="0"/>
          <w:numId w:val="62"/>
        </w:numPr>
      </w:pPr>
      <w:r>
        <w:t>General</w:t>
      </w:r>
    </w:p>
    <w:p w14:paraId="01165B29" w14:textId="77777777" w:rsidR="000F235A" w:rsidRDefault="000F235A" w:rsidP="00B824D2">
      <w:pPr>
        <w:pStyle w:val="BodyText"/>
      </w:pPr>
      <w:r>
        <w:t>The GLA AIS AtoN enclosure shall be equipped with two AIS AtoN Units in compliance with IEC 62320-2 Type 3.</w:t>
      </w:r>
      <w:r w:rsidR="00726CF1">
        <w:t xml:space="preserve"> </w:t>
      </w:r>
      <w:r>
        <w:t xml:space="preserve"> Transmissions shall alternate between the AIS AtoN Units at the configurable reporting interval.  Should one AIS AtoN Unit fail the other shall continue to transmit at its configured reporting interval.</w:t>
      </w:r>
      <w:r w:rsidR="00726CF1">
        <w:t xml:space="preserve"> </w:t>
      </w:r>
      <w:r>
        <w:t xml:space="preserve"> Loss of a single AIS AtoN Unit will in effect double the reporting interval.</w:t>
      </w:r>
    </w:p>
    <w:p w14:paraId="51B3F1B6" w14:textId="77777777" w:rsidR="000F235A" w:rsidRDefault="000F235A" w:rsidP="00B824D2">
      <w:pPr>
        <w:pStyle w:val="BodyText"/>
      </w:pPr>
      <w:r>
        <w:t>In terms of the AIS licence</w:t>
      </w:r>
      <w:r w:rsidR="00726CF1">
        <w:t>,</w:t>
      </w:r>
      <w:r>
        <w:t xml:space="preserve"> the wreck marker AIS AtoN Unit is a fixed site and not a mobile vessel.  However the location for deployment cannot be determined as such units are used in emergency situations to mark the location of a hazard to navigation.  As a consequence at the time of deployment the VDL access scheme will be RATDMA.</w:t>
      </w:r>
      <w:r w:rsidR="00726CF1">
        <w:t xml:space="preserve"> </w:t>
      </w:r>
      <w:r>
        <w:t xml:space="preserve"> It shall be possible to change the VDL access scheme to FATDMA at any time after deployment if the FATDMA slot allocation becomes available for the location.</w:t>
      </w:r>
    </w:p>
    <w:p w14:paraId="7F4CA756" w14:textId="77777777" w:rsidR="000F235A" w:rsidRDefault="000F235A" w:rsidP="00B824D2">
      <w:pPr>
        <w:pStyle w:val="BodyText"/>
      </w:pPr>
      <w:r>
        <w:t>The AIS AtoN Unit shall transmit a proprietary AtoN status message 6 in addition to message 21 (AIS AtoN).  The status message shall monitor the RACON, Light, Battery and ancillary equipment.</w:t>
      </w:r>
    </w:p>
    <w:p w14:paraId="3ABC79D7" w14:textId="77777777" w:rsidR="000F235A" w:rsidRDefault="000F235A" w:rsidP="00B824D2">
      <w:pPr>
        <w:pStyle w:val="BodyText"/>
      </w:pPr>
      <w:r>
        <w:t>The wreck marker AIS AtoN Unit shall be capable of transmitting up to four virtual AIS AtoN as cardinal marks around the wreck.</w:t>
      </w:r>
    </w:p>
    <w:p w14:paraId="6B9B00A6" w14:textId="77777777" w:rsidR="000F235A" w:rsidRDefault="000F235A" w:rsidP="00721DFF">
      <w:pPr>
        <w:pStyle w:val="AppendixHeading1"/>
      </w:pPr>
      <w:r>
        <w:t>Specific Requirements</w:t>
      </w:r>
    </w:p>
    <w:p w14:paraId="3474CE73" w14:textId="77777777" w:rsidR="000F235A" w:rsidRDefault="000F235A" w:rsidP="00721DFF">
      <w:pPr>
        <w:pStyle w:val="AppendixHeading2"/>
      </w:pPr>
      <w:r>
        <w:t xml:space="preserve">Power </w:t>
      </w:r>
      <w:r w:rsidRPr="00721DFF">
        <w:t>consumption</w:t>
      </w:r>
    </w:p>
    <w:p w14:paraId="0020EC38" w14:textId="77777777" w:rsidR="000F235A" w:rsidRDefault="000F235A" w:rsidP="00B824D2">
      <w:pPr>
        <w:pStyle w:val="BodyText"/>
      </w:pPr>
      <w:r>
        <w:t xml:space="preserve">The power consumed by the AIS AtoN Units and the associated instrumentation is a matter of principal concern given the limited capacity of the 12 volt battery. </w:t>
      </w:r>
      <w:r w:rsidR="00726CF1">
        <w:t xml:space="preserve"> </w:t>
      </w:r>
      <w:r>
        <w:t>The supplier shall state the power consumption of each component part of the system as well as the overall power consumption for reporting intervals of 1, 2, 3, 4, 5, 6, 10 and 15 minutes.</w:t>
      </w:r>
      <w:r w:rsidR="00726CF1">
        <w:t xml:space="preserve"> </w:t>
      </w:r>
      <w:r>
        <w:t xml:space="preserve"> Data shall be provided for both FATDMA and RATDMA operation.</w:t>
      </w:r>
    </w:p>
    <w:p w14:paraId="0A12DD0A" w14:textId="77777777" w:rsidR="000F235A" w:rsidRDefault="000F235A" w:rsidP="00B824D2">
      <w:pPr>
        <w:pStyle w:val="BodyText"/>
      </w:pPr>
      <w:r>
        <w:t xml:space="preserve">The power consumption shall be verified by a witnessed Factory Acceptance Test (FAT). </w:t>
      </w:r>
      <w:r w:rsidR="00726CF1">
        <w:t xml:space="preserve"> </w:t>
      </w:r>
      <w:r>
        <w:t>The power consumption for each reporting interval shall be measured over a period of at least 2 hours with all system components and ancillary equipment operating.</w:t>
      </w:r>
    </w:p>
    <w:p w14:paraId="10B6810F" w14:textId="77777777" w:rsidR="000F235A" w:rsidRDefault="000F235A" w:rsidP="00721DFF">
      <w:pPr>
        <w:pStyle w:val="AppendixHeading2"/>
      </w:pPr>
      <w:r>
        <w:t>System resilience</w:t>
      </w:r>
    </w:p>
    <w:p w14:paraId="4481D5AF" w14:textId="77777777" w:rsidR="000F235A" w:rsidRDefault="000F235A" w:rsidP="00B824D2">
      <w:pPr>
        <w:pStyle w:val="BodyText"/>
      </w:pPr>
      <w:r>
        <w:t xml:space="preserve">Each of the two AIS AtoN Units shall have its own DGPS and GPS/VHF antennae such that a common mode of failure for the AIS part of the system is minimised. </w:t>
      </w:r>
      <w:r w:rsidR="00726CF1">
        <w:t xml:space="preserve"> </w:t>
      </w:r>
      <w:r>
        <w:t>The other associated equipment and instrumentation may be shared by both AIS AtoN Units or may be dedicated to each AIS AtoN Unit at the supplier</w:t>
      </w:r>
      <w:r w:rsidR="00FF6309">
        <w:t>’</w:t>
      </w:r>
      <w:r>
        <w:t>s discretion.</w:t>
      </w:r>
    </w:p>
    <w:p w14:paraId="43EF82D6" w14:textId="77777777" w:rsidR="000F235A" w:rsidRDefault="000F235A" w:rsidP="00721DFF">
      <w:pPr>
        <w:pStyle w:val="AppendixHeading2"/>
      </w:pPr>
      <w:r w:rsidRPr="00721DFF">
        <w:t>System</w:t>
      </w:r>
      <w:r>
        <w:t xml:space="preserve"> control</w:t>
      </w:r>
    </w:p>
    <w:p w14:paraId="567B2F3F" w14:textId="77777777" w:rsidR="000F235A" w:rsidRDefault="000F235A" w:rsidP="00B824D2">
      <w:pPr>
        <w:pStyle w:val="BodyText"/>
      </w:pPr>
      <w:r>
        <w:t xml:space="preserve">Optionally the supplier may propose to control the system by a separate controller (PLC or data logger) or the AIS AtoN Units may control other system components. </w:t>
      </w:r>
      <w:r w:rsidR="00FF6309">
        <w:t xml:space="preserve"> </w:t>
      </w:r>
      <w:r>
        <w:t xml:space="preserve">For example it would be advantageous to synchronise the sleep/wake cycle of the instrumentation with the sleep/wake cycle required by the reporting interval in order to minimise power consumption. </w:t>
      </w:r>
      <w:r w:rsidR="00FF6309">
        <w:t xml:space="preserve"> </w:t>
      </w:r>
      <w:r>
        <w:t>The correct operation of the control system shall be verified during the FAT.</w:t>
      </w:r>
    </w:p>
    <w:p w14:paraId="4ED0661E" w14:textId="77777777" w:rsidR="000F235A" w:rsidRDefault="000F235A">
      <w:pPr>
        <w:rPr>
          <w:rFonts w:cs="Arial"/>
          <w:b/>
          <w:caps/>
          <w:sz w:val="24"/>
        </w:rPr>
      </w:pPr>
    </w:p>
    <w:p w14:paraId="2BEA6BC2" w14:textId="77777777" w:rsidR="000F235A" w:rsidRDefault="00FF6309" w:rsidP="00721DFF">
      <w:pPr>
        <w:pStyle w:val="AppendixHeading1"/>
      </w:pPr>
      <w:r>
        <w:br w:type="page"/>
      </w:r>
      <w:r w:rsidR="000F235A">
        <w:lastRenderedPageBreak/>
        <w:t>System testing</w:t>
      </w:r>
    </w:p>
    <w:p w14:paraId="5B34C9AA" w14:textId="77777777" w:rsidR="000F235A" w:rsidRDefault="000F235A" w:rsidP="00B824D2">
      <w:pPr>
        <w:pStyle w:val="BodyText"/>
      </w:pPr>
      <w:r>
        <w:t xml:space="preserve">The system shall be tested at the supplier’s works in a laboratory environment and at the GLA sites. </w:t>
      </w:r>
      <w:r w:rsidR="008C3939">
        <w:t xml:space="preserve"> </w:t>
      </w:r>
      <w:r>
        <w:t>Testing at both sites shall include;</w:t>
      </w:r>
    </w:p>
    <w:p w14:paraId="132976F2" w14:textId="77777777" w:rsidR="000F235A" w:rsidRDefault="000F235A" w:rsidP="00B824D2">
      <w:pPr>
        <w:pStyle w:val="Bullet1"/>
      </w:pPr>
      <w:r>
        <w:t>Power consumption;</w:t>
      </w:r>
    </w:p>
    <w:p w14:paraId="38C4E2E1" w14:textId="77777777" w:rsidR="000F235A" w:rsidRDefault="000F235A" w:rsidP="00B824D2">
      <w:pPr>
        <w:pStyle w:val="Bullet1"/>
      </w:pPr>
      <w:r>
        <w:t>Functional operation;</w:t>
      </w:r>
    </w:p>
    <w:p w14:paraId="744097B8" w14:textId="77777777" w:rsidR="000F235A" w:rsidRDefault="000F235A" w:rsidP="00B824D2">
      <w:pPr>
        <w:pStyle w:val="Bullet1"/>
      </w:pPr>
      <w:r>
        <w:t>Verification of messages 6, and 21;</w:t>
      </w:r>
    </w:p>
    <w:p w14:paraId="6D0960B5" w14:textId="77777777" w:rsidR="000F235A" w:rsidRDefault="000F235A" w:rsidP="00B824D2">
      <w:pPr>
        <w:pStyle w:val="Bullet1"/>
      </w:pPr>
      <w:r>
        <w:t>AIS synchronisation and timing;</w:t>
      </w:r>
    </w:p>
    <w:p w14:paraId="1BCFEB21" w14:textId="77777777" w:rsidR="000F235A" w:rsidRDefault="000F235A" w:rsidP="00B824D2">
      <w:pPr>
        <w:pStyle w:val="Bullet1"/>
      </w:pPr>
      <w:r>
        <w:t>Compliance with ITU-R M.1371;</w:t>
      </w:r>
    </w:p>
    <w:p w14:paraId="127C0FB5" w14:textId="77777777" w:rsidR="000F235A" w:rsidRDefault="000F235A" w:rsidP="00B824D2">
      <w:pPr>
        <w:pStyle w:val="Bullet1"/>
      </w:pPr>
      <w:r>
        <w:t>Compliance with IEC 62320-2;</w:t>
      </w:r>
    </w:p>
    <w:p w14:paraId="3C734781" w14:textId="77777777" w:rsidR="000F235A" w:rsidRDefault="000F235A" w:rsidP="00B824D2">
      <w:pPr>
        <w:pStyle w:val="Bullet1"/>
      </w:pPr>
      <w:r>
        <w:t>FATDMA;</w:t>
      </w:r>
    </w:p>
    <w:p w14:paraId="2D8AF4E9" w14:textId="77777777" w:rsidR="000F235A" w:rsidRDefault="000F235A" w:rsidP="00B824D2">
      <w:pPr>
        <w:pStyle w:val="Bullet1"/>
      </w:pPr>
      <w:r>
        <w:t>RATDMA;</w:t>
      </w:r>
    </w:p>
    <w:p w14:paraId="46E24857" w14:textId="77777777" w:rsidR="000F235A" w:rsidRDefault="000F235A" w:rsidP="00B824D2">
      <w:pPr>
        <w:pStyle w:val="Bullet1"/>
      </w:pPr>
      <w:r>
        <w:t>Monitoring of associated equipment.</w:t>
      </w:r>
    </w:p>
    <w:p w14:paraId="71FE0632" w14:textId="77777777" w:rsidR="000F235A" w:rsidRDefault="000F235A" w:rsidP="00721DFF">
      <w:pPr>
        <w:pStyle w:val="AppendixHeading1"/>
      </w:pPr>
      <w:r>
        <w:t>Deployment</w:t>
      </w:r>
    </w:p>
    <w:p w14:paraId="3940AF24" w14:textId="77777777" w:rsidR="000F235A" w:rsidRDefault="000F235A" w:rsidP="00B824D2">
      <w:pPr>
        <w:pStyle w:val="BodyText"/>
      </w:pPr>
      <w:r>
        <w:t xml:space="preserve">Following deployment the range and coverage shall be determined using a GLA Buoy Tender. </w:t>
      </w:r>
      <w:r w:rsidR="00FF6309">
        <w:t xml:space="preserve"> </w:t>
      </w:r>
      <w:r>
        <w:t>The supplier shall provide a rate for providing engineering support during the range and coverage sea trials.</w:t>
      </w:r>
    </w:p>
    <w:p w14:paraId="018BBF0A" w14:textId="77777777" w:rsidR="000F235A" w:rsidRDefault="000F235A" w:rsidP="00721DFF">
      <w:pPr>
        <w:pStyle w:val="AppendixHeading1"/>
      </w:pPr>
      <w:r>
        <w:t>Enclosure</w:t>
      </w:r>
    </w:p>
    <w:p w14:paraId="692C96A2" w14:textId="77777777" w:rsidR="000F235A" w:rsidRDefault="000F235A" w:rsidP="00B824D2">
      <w:pPr>
        <w:pStyle w:val="BodyText"/>
      </w:pPr>
      <w:r>
        <w:t>The dual redundant system shall be housed in the standard GLA AIS enclosure.</w:t>
      </w:r>
    </w:p>
    <w:p w14:paraId="6E9BA0F0" w14:textId="77777777" w:rsidR="000F235A" w:rsidRDefault="000F235A" w:rsidP="00721DFF">
      <w:pPr>
        <w:pStyle w:val="AppendixHeading1"/>
      </w:pPr>
      <w:r>
        <w:t>Monitoring</w:t>
      </w:r>
    </w:p>
    <w:p w14:paraId="637A058E" w14:textId="77777777" w:rsidR="000F235A" w:rsidRDefault="000F235A" w:rsidP="00B824D2">
      <w:pPr>
        <w:pStyle w:val="BodyText"/>
      </w:pPr>
      <w:r>
        <w:t>The AIS AtoN Units shall transmit monitoring information using the GLA message 6 as defined in Annex C.</w:t>
      </w:r>
    </w:p>
    <w:p w14:paraId="5B3407DA" w14:textId="77777777" w:rsidR="000F235A" w:rsidRDefault="000F235A" w:rsidP="00721DFF">
      <w:pPr>
        <w:pStyle w:val="AppendixHeading1"/>
      </w:pPr>
      <w:r>
        <w:t>Operating mode.</w:t>
      </w:r>
    </w:p>
    <w:p w14:paraId="761E2C48" w14:textId="77777777" w:rsidR="000F235A" w:rsidRDefault="000F235A" w:rsidP="00B824D2">
      <w:pPr>
        <w:pStyle w:val="BodyText"/>
      </w:pPr>
      <w:r>
        <w:t>The default reporting mode is Mode B of IEC 62320-2 but the equipment shall be capable of being configured for Modes A and C also.</w:t>
      </w:r>
    </w:p>
    <w:p w14:paraId="7E95AA2F" w14:textId="77777777" w:rsidR="000F235A" w:rsidRDefault="000F235A" w:rsidP="00B824D2">
      <w:pPr>
        <w:pStyle w:val="BodyText"/>
      </w:pPr>
      <w:r>
        <w:t xml:space="preserve">The system shall be capable of making a burst of transmissions on each channel in any period with a reporting interval of one minute for both AIS AtoN Units. </w:t>
      </w:r>
      <w:r w:rsidR="00FF6309">
        <w:t xml:space="preserve"> </w:t>
      </w:r>
      <w:r>
        <w:t xml:space="preserve">The anticipated number of transmissions in a burst is ten but it shall be possible to configure any number between one and 20. </w:t>
      </w:r>
      <w:r w:rsidR="00FF6309">
        <w:t xml:space="preserve"> </w:t>
      </w:r>
      <w:r>
        <w:t>The period of the burst shall be configurable between 6 and 20 seconds.</w:t>
      </w:r>
    </w:p>
    <w:p w14:paraId="4EAEB9CB" w14:textId="3DDCBD61" w:rsidR="000F235A" w:rsidRDefault="000F235A" w:rsidP="004B01DC">
      <w:pPr>
        <w:pStyle w:val="Appendix"/>
      </w:pPr>
      <w:bookmarkStart w:id="129" w:name="_Ref209528695"/>
      <w:r>
        <w:br w:type="page"/>
      </w:r>
      <w:bookmarkStart w:id="130" w:name="_Ref292376307"/>
      <w:bookmarkStart w:id="131" w:name="_Toc403651813"/>
      <w:r>
        <w:lastRenderedPageBreak/>
        <w:t>AIS A</w:t>
      </w:r>
      <w:r w:rsidR="008C3939">
        <w:t>to</w:t>
      </w:r>
      <w:r>
        <w:t>N Monitoring</w:t>
      </w:r>
      <w:bookmarkEnd w:id="129"/>
      <w:bookmarkEnd w:id="130"/>
      <w:bookmarkEnd w:id="131"/>
    </w:p>
    <w:p w14:paraId="201A902B" w14:textId="77777777" w:rsidR="000F235A" w:rsidRDefault="000F235A" w:rsidP="00721DFF">
      <w:pPr>
        <w:pStyle w:val="AppendixHeading1"/>
        <w:numPr>
          <w:ilvl w:val="0"/>
          <w:numId w:val="61"/>
        </w:numPr>
      </w:pPr>
      <w:r>
        <w:t>General</w:t>
      </w:r>
    </w:p>
    <w:p w14:paraId="361978EB" w14:textId="77777777" w:rsidR="000F235A" w:rsidRDefault="000F235A" w:rsidP="00B824D2">
      <w:pPr>
        <w:pStyle w:val="BodyText"/>
        <w:rPr>
          <w:lang w:eastAsia="zh-CN"/>
        </w:rPr>
      </w:pPr>
      <w:r w:rsidRPr="000F3B6E">
        <w:rPr>
          <w:lang w:eastAsia="zh-CN"/>
        </w:rPr>
        <w:t>AIS Aids to Navigation monitoring can provide a significant benefit to the AtoN authority.  Message type 6 is used for this purposed, and different approaches can be taken to address this process.</w:t>
      </w:r>
    </w:p>
    <w:p w14:paraId="0A40AB29" w14:textId="77777777" w:rsidR="000F235A" w:rsidRPr="00A63A7F" w:rsidRDefault="000F235A" w:rsidP="00721DFF">
      <w:pPr>
        <w:pStyle w:val="AppendixHeading1"/>
      </w:pPr>
      <w:r>
        <w:t xml:space="preserve">Example 1 – </w:t>
      </w:r>
      <w:r w:rsidRPr="00A63A7F">
        <w:t>GLA Format for AIS Aids to Navigation Monitoring Message</w:t>
      </w:r>
    </w:p>
    <w:p w14:paraId="6DF30AED" w14:textId="45FDEFEE" w:rsidR="000F235A" w:rsidRPr="00B81A0B" w:rsidRDefault="00721DFF" w:rsidP="00721DFF">
      <w:pPr>
        <w:pStyle w:val="AppendixHeading2"/>
      </w:pPr>
      <w:r>
        <w:t>Introduction</w:t>
      </w:r>
    </w:p>
    <w:p w14:paraId="1FF7076F" w14:textId="77777777" w:rsidR="000F235A" w:rsidRPr="00B81A0B" w:rsidRDefault="000F235A" w:rsidP="00B824D2">
      <w:pPr>
        <w:pStyle w:val="BodyText"/>
      </w:pPr>
      <w:r w:rsidRPr="00B81A0B">
        <w:t>One of the functions of the AIS</w:t>
      </w:r>
      <w:r>
        <w:t xml:space="preserve"> AtoN</w:t>
      </w:r>
      <w:r w:rsidRPr="00B81A0B">
        <w:t xml:space="preserve"> Transponder is to provide Aids to Navigation monitoring data via AIS message </w:t>
      </w:r>
      <w:r>
        <w:t xml:space="preserve">type </w:t>
      </w:r>
      <w:r w:rsidRPr="00B81A0B">
        <w:t>6 for the AtoN administration.</w:t>
      </w:r>
    </w:p>
    <w:p w14:paraId="62E4DF00" w14:textId="101E81DD" w:rsidR="000F235A" w:rsidRPr="00B81A0B" w:rsidRDefault="000F235A" w:rsidP="00B824D2">
      <w:pPr>
        <w:pStyle w:val="BodyText"/>
      </w:pPr>
      <w:r w:rsidRPr="00B81A0B">
        <w:t xml:space="preserve">This </w:t>
      </w:r>
      <w:r w:rsidR="00C23D44">
        <w:t>M</w:t>
      </w:r>
      <w:r w:rsidRPr="00B81A0B">
        <w:t>essage 6 is an addressed binary message, which is specified by ITU.</w:t>
      </w:r>
    </w:p>
    <w:p w14:paraId="014BED41" w14:textId="6D749E88" w:rsidR="000F235A" w:rsidRPr="00B81A0B" w:rsidRDefault="00721DFF" w:rsidP="00721DFF">
      <w:pPr>
        <w:pStyle w:val="AppendixHeading2"/>
      </w:pPr>
      <w:r>
        <w:t>Message Intervals</w:t>
      </w:r>
    </w:p>
    <w:p w14:paraId="58D97974" w14:textId="7D68AEC2" w:rsidR="000F235A" w:rsidRPr="00B81A0B" w:rsidRDefault="000F235A" w:rsidP="00B824D2">
      <w:pPr>
        <w:pStyle w:val="BodyText"/>
      </w:pPr>
      <w:r w:rsidRPr="00B81A0B">
        <w:t>The interval between</w:t>
      </w:r>
      <w:r>
        <w:t xml:space="preserve"> the t</w:t>
      </w:r>
      <w:r w:rsidRPr="00B81A0B">
        <w:t xml:space="preserve">ransmission of these messages </w:t>
      </w:r>
      <w:r>
        <w:t>will</w:t>
      </w:r>
      <w:r w:rsidRPr="00B81A0B">
        <w:t xml:space="preserve"> be synchronized with </w:t>
      </w:r>
      <w:r w:rsidR="00C23D44">
        <w:t>M</w:t>
      </w:r>
      <w:r w:rsidRPr="00B81A0B">
        <w:t>essage 21</w:t>
      </w:r>
      <w:r>
        <w:t>, although not necessarily at the same reporting rate</w:t>
      </w:r>
      <w:r w:rsidRPr="00B81A0B">
        <w:t>.</w:t>
      </w:r>
      <w:r w:rsidR="00966594">
        <w:t xml:space="preserve"> </w:t>
      </w:r>
      <w:r w:rsidRPr="00B81A0B">
        <w:t xml:space="preserve"> If Message 21 is not used at a particular site, then the reporting interval should be selected to minimise the power requirement of the transponder, whilst still providing enough data to enable meaningful diagnostic analysis.</w:t>
      </w:r>
    </w:p>
    <w:p w14:paraId="2A1542BE" w14:textId="533CFBBC" w:rsidR="000F235A" w:rsidRPr="00B81A0B" w:rsidRDefault="00721DFF" w:rsidP="00721DFF">
      <w:pPr>
        <w:pStyle w:val="AppendixHeading2"/>
      </w:pPr>
      <w:r>
        <w:t>Configuration</w:t>
      </w:r>
    </w:p>
    <w:p w14:paraId="0CAE2BAC" w14:textId="77777777" w:rsidR="000F235A" w:rsidRDefault="000F235A" w:rsidP="00B824D2">
      <w:pPr>
        <w:pStyle w:val="BodyText"/>
      </w:pPr>
      <w:r>
        <w:t>The following fields of the message are fixed, and should be user configurable</w:t>
      </w:r>
      <w:r w:rsidRPr="00B81A0B">
        <w:t>:</w:t>
      </w:r>
    </w:p>
    <w:p w14:paraId="10CE2540" w14:textId="77777777" w:rsidR="000F235A" w:rsidRPr="00B81A0B" w:rsidRDefault="000F235A" w:rsidP="00B824D2">
      <w:pPr>
        <w:pStyle w:val="Bullet1"/>
      </w:pPr>
      <w:r w:rsidRPr="00B81A0B">
        <w:t>MMSI number of source Unit</w:t>
      </w:r>
      <w:r>
        <w:t>;</w:t>
      </w:r>
    </w:p>
    <w:p w14:paraId="4F77D1D4" w14:textId="77777777" w:rsidR="000F235A" w:rsidRPr="00B81A0B" w:rsidRDefault="000F235A" w:rsidP="00B824D2">
      <w:pPr>
        <w:pStyle w:val="Bullet1"/>
      </w:pPr>
      <w:r w:rsidRPr="00B81A0B">
        <w:t>MMSI number of destination Unit</w:t>
      </w:r>
      <w:r>
        <w:t>;</w:t>
      </w:r>
    </w:p>
    <w:p w14:paraId="42B99A17" w14:textId="77777777" w:rsidR="000F235A" w:rsidRPr="00B81A0B" w:rsidRDefault="000F235A" w:rsidP="00B824D2">
      <w:pPr>
        <w:pStyle w:val="Bullet1"/>
      </w:pPr>
      <w:r w:rsidRPr="00B81A0B">
        <w:t>Destination Area code (DAC)</w:t>
      </w:r>
      <w:r>
        <w:t>;</w:t>
      </w:r>
    </w:p>
    <w:p w14:paraId="655949A8" w14:textId="77777777" w:rsidR="000F235A" w:rsidRDefault="000F235A" w:rsidP="00B824D2">
      <w:pPr>
        <w:pStyle w:val="Bullet1"/>
      </w:pPr>
      <w:r w:rsidRPr="00B81A0B">
        <w:t>Function Identifier (FI)</w:t>
      </w:r>
      <w:r>
        <w:t>.</w:t>
      </w:r>
    </w:p>
    <w:p w14:paraId="2D6BA20D" w14:textId="77777777" w:rsidR="000F235A" w:rsidRDefault="000F235A" w:rsidP="00B824D2">
      <w:pPr>
        <w:pStyle w:val="BodyText"/>
      </w:pPr>
    </w:p>
    <w:p w14:paraId="15349568" w14:textId="77777777" w:rsidR="000F235A" w:rsidRPr="00B81A0B" w:rsidRDefault="000F235A" w:rsidP="0099310E">
      <w:pPr>
        <w:pStyle w:val="Table"/>
      </w:pPr>
      <w:r>
        <w:br w:type="page"/>
      </w:r>
      <w:bookmarkStart w:id="132" w:name="_Toc401433973"/>
      <w:r w:rsidRPr="00A63A7F">
        <w:lastRenderedPageBreak/>
        <w:t>GLA Format for AIS Aids to Navigation Monitoring Message</w:t>
      </w:r>
      <w:bookmarkEnd w:id="132"/>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080"/>
        <w:gridCol w:w="5220"/>
      </w:tblGrid>
      <w:tr w:rsidR="000F235A" w:rsidRPr="001B2ABE" w14:paraId="4B7392C3" w14:textId="77777777" w:rsidTr="00745170">
        <w:trPr>
          <w:jc w:val="center"/>
        </w:trPr>
        <w:tc>
          <w:tcPr>
            <w:tcW w:w="2448" w:type="dxa"/>
          </w:tcPr>
          <w:p w14:paraId="1D54719A" w14:textId="77777777" w:rsidR="000F235A" w:rsidRPr="001B2ABE" w:rsidRDefault="000F235A" w:rsidP="00FE293B">
            <w:pPr>
              <w:jc w:val="center"/>
              <w:rPr>
                <w:b/>
                <w:szCs w:val="24"/>
              </w:rPr>
            </w:pPr>
            <w:r w:rsidRPr="001B2ABE">
              <w:rPr>
                <w:b/>
                <w:szCs w:val="24"/>
              </w:rPr>
              <w:t>Parameter</w:t>
            </w:r>
          </w:p>
        </w:tc>
        <w:tc>
          <w:tcPr>
            <w:tcW w:w="1080" w:type="dxa"/>
          </w:tcPr>
          <w:p w14:paraId="4B96EAF9" w14:textId="77777777" w:rsidR="000F235A" w:rsidRPr="001B2ABE" w:rsidRDefault="000F235A" w:rsidP="00FE293B">
            <w:pPr>
              <w:jc w:val="center"/>
              <w:rPr>
                <w:b/>
                <w:szCs w:val="24"/>
              </w:rPr>
            </w:pPr>
            <w:r w:rsidRPr="001B2ABE">
              <w:rPr>
                <w:b/>
                <w:szCs w:val="24"/>
              </w:rPr>
              <w:t>Number of bits</w:t>
            </w:r>
          </w:p>
        </w:tc>
        <w:tc>
          <w:tcPr>
            <w:tcW w:w="5220" w:type="dxa"/>
          </w:tcPr>
          <w:p w14:paraId="77C13DFA" w14:textId="77777777" w:rsidR="000F235A" w:rsidRPr="001B2ABE" w:rsidRDefault="000F235A" w:rsidP="00FE293B">
            <w:pPr>
              <w:jc w:val="center"/>
              <w:rPr>
                <w:b/>
                <w:szCs w:val="24"/>
              </w:rPr>
            </w:pPr>
            <w:r w:rsidRPr="001B2ABE">
              <w:rPr>
                <w:b/>
                <w:szCs w:val="24"/>
              </w:rPr>
              <w:t>Description</w:t>
            </w:r>
          </w:p>
        </w:tc>
      </w:tr>
      <w:tr w:rsidR="000F235A" w:rsidRPr="001B2ABE" w14:paraId="444015B1" w14:textId="77777777" w:rsidTr="00745170">
        <w:trPr>
          <w:jc w:val="center"/>
        </w:trPr>
        <w:tc>
          <w:tcPr>
            <w:tcW w:w="2448" w:type="dxa"/>
          </w:tcPr>
          <w:p w14:paraId="2BD20EE5" w14:textId="77777777" w:rsidR="000F235A" w:rsidRPr="001B2ABE" w:rsidRDefault="000F235A" w:rsidP="00FE293B">
            <w:pPr>
              <w:rPr>
                <w:rFonts w:cs="Arial"/>
                <w:sz w:val="20"/>
              </w:rPr>
            </w:pPr>
            <w:r w:rsidRPr="001B2ABE">
              <w:rPr>
                <w:rFonts w:cs="Arial"/>
                <w:sz w:val="20"/>
              </w:rPr>
              <w:t>Message ID</w:t>
            </w:r>
          </w:p>
        </w:tc>
        <w:tc>
          <w:tcPr>
            <w:tcW w:w="1080" w:type="dxa"/>
          </w:tcPr>
          <w:p w14:paraId="349228AE" w14:textId="77777777" w:rsidR="000F235A" w:rsidRPr="001B2ABE" w:rsidRDefault="000F235A" w:rsidP="00FE293B">
            <w:pPr>
              <w:jc w:val="center"/>
              <w:rPr>
                <w:rFonts w:cs="Arial"/>
                <w:sz w:val="20"/>
              </w:rPr>
            </w:pPr>
            <w:r w:rsidRPr="001B2ABE">
              <w:rPr>
                <w:rFonts w:cs="Arial"/>
                <w:sz w:val="20"/>
              </w:rPr>
              <w:t>6</w:t>
            </w:r>
          </w:p>
        </w:tc>
        <w:tc>
          <w:tcPr>
            <w:tcW w:w="5220" w:type="dxa"/>
          </w:tcPr>
          <w:p w14:paraId="662F6B9B" w14:textId="77777777" w:rsidR="000F235A" w:rsidRPr="001B2ABE" w:rsidRDefault="000F235A" w:rsidP="00FE293B">
            <w:pPr>
              <w:rPr>
                <w:rFonts w:cs="Arial"/>
                <w:sz w:val="20"/>
              </w:rPr>
            </w:pPr>
            <w:r w:rsidRPr="001B2ABE">
              <w:rPr>
                <w:rFonts w:cs="Arial"/>
                <w:sz w:val="20"/>
              </w:rPr>
              <w:t>Identifier for this message 6; always 6.</w:t>
            </w:r>
          </w:p>
        </w:tc>
      </w:tr>
      <w:tr w:rsidR="000F235A" w:rsidRPr="001B2ABE" w14:paraId="4D1A730E" w14:textId="77777777" w:rsidTr="00745170">
        <w:trPr>
          <w:jc w:val="center"/>
        </w:trPr>
        <w:tc>
          <w:tcPr>
            <w:tcW w:w="2448" w:type="dxa"/>
          </w:tcPr>
          <w:p w14:paraId="698CEEDB" w14:textId="77777777" w:rsidR="000F235A" w:rsidRPr="001B2ABE" w:rsidRDefault="000F235A" w:rsidP="00FE293B">
            <w:pPr>
              <w:rPr>
                <w:rFonts w:cs="Arial"/>
                <w:sz w:val="20"/>
              </w:rPr>
            </w:pPr>
            <w:r w:rsidRPr="001B2ABE">
              <w:rPr>
                <w:rFonts w:cs="Arial"/>
                <w:sz w:val="20"/>
              </w:rPr>
              <w:t>Repeat Indicator</w:t>
            </w:r>
          </w:p>
        </w:tc>
        <w:tc>
          <w:tcPr>
            <w:tcW w:w="1080" w:type="dxa"/>
          </w:tcPr>
          <w:p w14:paraId="5EB4334E" w14:textId="77777777" w:rsidR="000F235A" w:rsidRPr="001B2ABE" w:rsidRDefault="000F235A" w:rsidP="00FE293B">
            <w:pPr>
              <w:jc w:val="center"/>
              <w:rPr>
                <w:rFonts w:cs="Arial"/>
                <w:sz w:val="20"/>
              </w:rPr>
            </w:pPr>
            <w:r w:rsidRPr="001B2ABE">
              <w:rPr>
                <w:rFonts w:cs="Arial"/>
                <w:sz w:val="20"/>
              </w:rPr>
              <w:t>2</w:t>
            </w:r>
          </w:p>
        </w:tc>
        <w:tc>
          <w:tcPr>
            <w:tcW w:w="5220" w:type="dxa"/>
          </w:tcPr>
          <w:p w14:paraId="422118D1" w14:textId="77777777" w:rsidR="000F235A" w:rsidRPr="001B2ABE" w:rsidRDefault="000F235A" w:rsidP="00FE293B">
            <w:pPr>
              <w:rPr>
                <w:rFonts w:cs="Arial"/>
                <w:sz w:val="20"/>
              </w:rPr>
            </w:pPr>
            <w:r w:rsidRPr="001B2ABE">
              <w:rPr>
                <w:rFonts w:cs="Arial"/>
                <w:sz w:val="20"/>
              </w:rPr>
              <w:t>Used by the repeater to indicate how many times a message has been repeated.</w:t>
            </w:r>
          </w:p>
          <w:p w14:paraId="0AC1EFD5" w14:textId="77777777" w:rsidR="000F235A" w:rsidRPr="001B2ABE" w:rsidRDefault="000F235A" w:rsidP="00FE293B">
            <w:pPr>
              <w:rPr>
                <w:rFonts w:cs="Arial"/>
                <w:sz w:val="20"/>
              </w:rPr>
            </w:pPr>
            <w:r w:rsidRPr="001B2ABE">
              <w:rPr>
                <w:rFonts w:cs="Arial"/>
                <w:sz w:val="20"/>
              </w:rPr>
              <w:t>0 – 3; default = 0; 3 = do not repeat any more.</w:t>
            </w:r>
          </w:p>
        </w:tc>
      </w:tr>
      <w:tr w:rsidR="000F235A" w:rsidRPr="001B2ABE" w14:paraId="51A7D565" w14:textId="77777777" w:rsidTr="00745170">
        <w:trPr>
          <w:jc w:val="center"/>
        </w:trPr>
        <w:tc>
          <w:tcPr>
            <w:tcW w:w="2448" w:type="dxa"/>
          </w:tcPr>
          <w:p w14:paraId="0ABCAE2A" w14:textId="77777777" w:rsidR="000F235A" w:rsidRPr="001B2ABE" w:rsidRDefault="000F235A" w:rsidP="00FE293B">
            <w:pPr>
              <w:rPr>
                <w:rFonts w:cs="Arial"/>
                <w:sz w:val="20"/>
              </w:rPr>
            </w:pPr>
            <w:r w:rsidRPr="001B2ABE">
              <w:rPr>
                <w:rFonts w:cs="Arial"/>
                <w:sz w:val="20"/>
              </w:rPr>
              <w:t>Source ID</w:t>
            </w:r>
          </w:p>
        </w:tc>
        <w:tc>
          <w:tcPr>
            <w:tcW w:w="1080" w:type="dxa"/>
          </w:tcPr>
          <w:p w14:paraId="03723F14" w14:textId="77777777" w:rsidR="000F235A" w:rsidRPr="001B2ABE" w:rsidRDefault="000F235A" w:rsidP="00FE293B">
            <w:pPr>
              <w:jc w:val="center"/>
              <w:rPr>
                <w:rFonts w:cs="Arial"/>
                <w:sz w:val="20"/>
              </w:rPr>
            </w:pPr>
            <w:r w:rsidRPr="001B2ABE">
              <w:rPr>
                <w:rFonts w:cs="Arial"/>
                <w:sz w:val="20"/>
              </w:rPr>
              <w:t>30</w:t>
            </w:r>
          </w:p>
        </w:tc>
        <w:tc>
          <w:tcPr>
            <w:tcW w:w="5220" w:type="dxa"/>
          </w:tcPr>
          <w:p w14:paraId="50EA901F" w14:textId="77777777" w:rsidR="000F235A" w:rsidRPr="001B2ABE" w:rsidRDefault="000F235A" w:rsidP="00FE293B">
            <w:pPr>
              <w:rPr>
                <w:rFonts w:cs="Arial"/>
                <w:sz w:val="20"/>
              </w:rPr>
            </w:pPr>
            <w:r w:rsidRPr="001B2ABE">
              <w:rPr>
                <w:rFonts w:cs="Arial"/>
                <w:sz w:val="20"/>
              </w:rPr>
              <w:t>MMSI number of source Unit</w:t>
            </w:r>
          </w:p>
        </w:tc>
      </w:tr>
      <w:tr w:rsidR="000F235A" w:rsidRPr="001B2ABE" w14:paraId="5BAE83EB" w14:textId="77777777" w:rsidTr="00745170">
        <w:trPr>
          <w:jc w:val="center"/>
        </w:trPr>
        <w:tc>
          <w:tcPr>
            <w:tcW w:w="2448" w:type="dxa"/>
          </w:tcPr>
          <w:p w14:paraId="2EB25F41" w14:textId="77777777" w:rsidR="000F235A" w:rsidRPr="001B2ABE" w:rsidRDefault="000F235A" w:rsidP="00FE293B">
            <w:pPr>
              <w:rPr>
                <w:rFonts w:cs="Arial"/>
                <w:sz w:val="20"/>
              </w:rPr>
            </w:pPr>
            <w:r w:rsidRPr="001B2ABE">
              <w:rPr>
                <w:rFonts w:cs="Arial"/>
                <w:sz w:val="20"/>
              </w:rPr>
              <w:t>Sequence Number</w:t>
            </w:r>
          </w:p>
        </w:tc>
        <w:tc>
          <w:tcPr>
            <w:tcW w:w="1080" w:type="dxa"/>
          </w:tcPr>
          <w:p w14:paraId="0BFD191B" w14:textId="77777777" w:rsidR="000F235A" w:rsidRPr="001B2ABE" w:rsidRDefault="000F235A" w:rsidP="00FE293B">
            <w:pPr>
              <w:jc w:val="center"/>
              <w:rPr>
                <w:rFonts w:cs="Arial"/>
                <w:sz w:val="20"/>
              </w:rPr>
            </w:pPr>
            <w:r w:rsidRPr="001B2ABE">
              <w:rPr>
                <w:rFonts w:cs="Arial"/>
                <w:sz w:val="20"/>
              </w:rPr>
              <w:t>2</w:t>
            </w:r>
          </w:p>
        </w:tc>
        <w:tc>
          <w:tcPr>
            <w:tcW w:w="5220" w:type="dxa"/>
          </w:tcPr>
          <w:p w14:paraId="07B8E825" w14:textId="77777777" w:rsidR="000F235A" w:rsidRPr="001B2ABE" w:rsidRDefault="000F235A" w:rsidP="00FE293B">
            <w:pPr>
              <w:rPr>
                <w:rFonts w:cs="Arial"/>
                <w:sz w:val="20"/>
              </w:rPr>
            </w:pPr>
            <w:r w:rsidRPr="001B2ABE">
              <w:rPr>
                <w:rFonts w:cs="Arial"/>
                <w:sz w:val="20"/>
              </w:rPr>
              <w:t>0 – 3</w:t>
            </w:r>
          </w:p>
        </w:tc>
      </w:tr>
      <w:tr w:rsidR="000F235A" w:rsidRPr="001B2ABE" w14:paraId="03D75ACC" w14:textId="77777777" w:rsidTr="00745170">
        <w:trPr>
          <w:jc w:val="center"/>
        </w:trPr>
        <w:tc>
          <w:tcPr>
            <w:tcW w:w="2448" w:type="dxa"/>
          </w:tcPr>
          <w:p w14:paraId="5107BC37" w14:textId="77777777" w:rsidR="000F235A" w:rsidRPr="001B2ABE" w:rsidRDefault="000F235A" w:rsidP="00FE293B">
            <w:pPr>
              <w:rPr>
                <w:rFonts w:cs="Arial"/>
                <w:sz w:val="20"/>
              </w:rPr>
            </w:pPr>
            <w:r w:rsidRPr="001B2ABE">
              <w:rPr>
                <w:rFonts w:cs="Arial"/>
                <w:sz w:val="20"/>
              </w:rPr>
              <w:t>Destination ID</w:t>
            </w:r>
          </w:p>
        </w:tc>
        <w:tc>
          <w:tcPr>
            <w:tcW w:w="1080" w:type="dxa"/>
          </w:tcPr>
          <w:p w14:paraId="30CC6EC3" w14:textId="77777777" w:rsidR="000F235A" w:rsidRPr="001B2ABE" w:rsidRDefault="000F235A" w:rsidP="00FE293B">
            <w:pPr>
              <w:jc w:val="center"/>
              <w:rPr>
                <w:rFonts w:cs="Arial"/>
                <w:sz w:val="20"/>
              </w:rPr>
            </w:pPr>
            <w:r w:rsidRPr="001B2ABE">
              <w:rPr>
                <w:rFonts w:cs="Arial"/>
                <w:sz w:val="20"/>
              </w:rPr>
              <w:t>30</w:t>
            </w:r>
          </w:p>
        </w:tc>
        <w:tc>
          <w:tcPr>
            <w:tcW w:w="5220" w:type="dxa"/>
          </w:tcPr>
          <w:p w14:paraId="2DC1EE15" w14:textId="77777777" w:rsidR="000F235A" w:rsidRPr="001B2ABE" w:rsidRDefault="000F235A" w:rsidP="00FE293B">
            <w:pPr>
              <w:rPr>
                <w:rFonts w:cs="Arial"/>
                <w:sz w:val="20"/>
              </w:rPr>
            </w:pPr>
            <w:r w:rsidRPr="001B2ABE">
              <w:rPr>
                <w:rFonts w:cs="Arial"/>
                <w:sz w:val="20"/>
              </w:rPr>
              <w:t>MMSI number of destination Unit</w:t>
            </w:r>
            <w:r w:rsidR="00745170">
              <w:rPr>
                <w:rFonts w:cs="Arial"/>
                <w:sz w:val="20"/>
              </w:rPr>
              <w:t>.</w:t>
            </w:r>
          </w:p>
        </w:tc>
      </w:tr>
      <w:tr w:rsidR="000F235A" w:rsidRPr="001B2ABE" w14:paraId="1D181A2F" w14:textId="77777777" w:rsidTr="00745170">
        <w:trPr>
          <w:jc w:val="center"/>
        </w:trPr>
        <w:tc>
          <w:tcPr>
            <w:tcW w:w="2448" w:type="dxa"/>
          </w:tcPr>
          <w:p w14:paraId="77C2FC4D" w14:textId="77777777" w:rsidR="000F235A" w:rsidRPr="001B2ABE" w:rsidRDefault="000F235A" w:rsidP="00FE293B">
            <w:pPr>
              <w:rPr>
                <w:rFonts w:cs="Arial"/>
                <w:sz w:val="20"/>
              </w:rPr>
            </w:pPr>
            <w:r w:rsidRPr="001B2ABE">
              <w:rPr>
                <w:rFonts w:cs="Arial"/>
                <w:sz w:val="20"/>
              </w:rPr>
              <w:t>Retransmit Flag</w:t>
            </w:r>
          </w:p>
        </w:tc>
        <w:tc>
          <w:tcPr>
            <w:tcW w:w="1080" w:type="dxa"/>
          </w:tcPr>
          <w:p w14:paraId="0E561F05" w14:textId="77777777" w:rsidR="000F235A" w:rsidRPr="001B2ABE" w:rsidRDefault="000F235A" w:rsidP="00FE293B">
            <w:pPr>
              <w:jc w:val="center"/>
              <w:rPr>
                <w:rFonts w:cs="Arial"/>
                <w:sz w:val="20"/>
              </w:rPr>
            </w:pPr>
            <w:r w:rsidRPr="001B2ABE">
              <w:rPr>
                <w:rFonts w:cs="Arial"/>
                <w:sz w:val="20"/>
              </w:rPr>
              <w:t>1</w:t>
            </w:r>
          </w:p>
        </w:tc>
        <w:tc>
          <w:tcPr>
            <w:tcW w:w="5220" w:type="dxa"/>
          </w:tcPr>
          <w:p w14:paraId="18F0BED6" w14:textId="77777777" w:rsidR="000F235A" w:rsidRPr="001B2ABE" w:rsidRDefault="000F235A" w:rsidP="00FE293B">
            <w:pPr>
              <w:rPr>
                <w:rFonts w:cs="Arial"/>
                <w:sz w:val="20"/>
              </w:rPr>
            </w:pPr>
            <w:r w:rsidRPr="001B2ABE">
              <w:rPr>
                <w:rFonts w:cs="Arial"/>
                <w:sz w:val="20"/>
              </w:rPr>
              <w:t>Retransmit Flag should be set upon retransmission:</w:t>
            </w:r>
          </w:p>
          <w:p w14:paraId="66D5DE2C" w14:textId="77777777" w:rsidR="000F235A" w:rsidRPr="001B2ABE" w:rsidRDefault="000F235A" w:rsidP="00FE293B">
            <w:pPr>
              <w:rPr>
                <w:rFonts w:cs="Arial"/>
                <w:sz w:val="20"/>
              </w:rPr>
            </w:pPr>
            <w:r w:rsidRPr="001B2ABE">
              <w:rPr>
                <w:rFonts w:cs="Arial"/>
                <w:sz w:val="20"/>
              </w:rPr>
              <w:t>0 = no retransmission = default</w:t>
            </w:r>
          </w:p>
          <w:p w14:paraId="35B9344C" w14:textId="77777777" w:rsidR="000F235A" w:rsidRPr="001B2ABE" w:rsidRDefault="000F235A" w:rsidP="00FE293B">
            <w:pPr>
              <w:rPr>
                <w:rFonts w:cs="Arial"/>
                <w:sz w:val="20"/>
              </w:rPr>
            </w:pPr>
            <w:r w:rsidRPr="001B2ABE">
              <w:rPr>
                <w:rFonts w:cs="Arial"/>
                <w:sz w:val="20"/>
              </w:rPr>
              <w:t>1 = retransmitted.</w:t>
            </w:r>
          </w:p>
        </w:tc>
      </w:tr>
      <w:tr w:rsidR="000F235A" w:rsidRPr="00B81A0B" w14:paraId="436B47CB" w14:textId="77777777" w:rsidTr="00745170">
        <w:trPr>
          <w:jc w:val="center"/>
        </w:trPr>
        <w:tc>
          <w:tcPr>
            <w:tcW w:w="2448" w:type="dxa"/>
          </w:tcPr>
          <w:p w14:paraId="40B136FE" w14:textId="77777777" w:rsidR="000F235A" w:rsidRPr="001B2ABE" w:rsidRDefault="000F235A" w:rsidP="00FE293B">
            <w:pPr>
              <w:rPr>
                <w:rFonts w:cs="Arial"/>
                <w:sz w:val="20"/>
              </w:rPr>
            </w:pPr>
            <w:r w:rsidRPr="001B2ABE">
              <w:rPr>
                <w:rFonts w:cs="Arial"/>
                <w:sz w:val="20"/>
              </w:rPr>
              <w:t>Spare</w:t>
            </w:r>
          </w:p>
        </w:tc>
        <w:tc>
          <w:tcPr>
            <w:tcW w:w="1080" w:type="dxa"/>
          </w:tcPr>
          <w:p w14:paraId="699797C5" w14:textId="77777777" w:rsidR="000F235A" w:rsidRPr="001B2ABE" w:rsidRDefault="000F235A" w:rsidP="00FE293B">
            <w:pPr>
              <w:jc w:val="center"/>
              <w:rPr>
                <w:rFonts w:cs="Arial"/>
                <w:sz w:val="20"/>
              </w:rPr>
            </w:pPr>
            <w:r w:rsidRPr="001B2ABE">
              <w:rPr>
                <w:rFonts w:cs="Arial"/>
                <w:sz w:val="20"/>
              </w:rPr>
              <w:t>1</w:t>
            </w:r>
          </w:p>
        </w:tc>
        <w:tc>
          <w:tcPr>
            <w:tcW w:w="5220" w:type="dxa"/>
          </w:tcPr>
          <w:p w14:paraId="77A6572D" w14:textId="77777777" w:rsidR="000F235A" w:rsidRPr="001B2ABE" w:rsidRDefault="000F235A" w:rsidP="00FE293B">
            <w:pPr>
              <w:rPr>
                <w:rFonts w:cs="Arial"/>
                <w:sz w:val="20"/>
              </w:rPr>
            </w:pPr>
            <w:r w:rsidRPr="001B2ABE">
              <w:rPr>
                <w:rFonts w:cs="Arial"/>
                <w:sz w:val="20"/>
              </w:rPr>
              <w:t>Not used.  Should be zero.</w:t>
            </w:r>
          </w:p>
        </w:tc>
      </w:tr>
      <w:tr w:rsidR="000F235A" w:rsidRPr="002E7AEB" w14:paraId="4EED34D6" w14:textId="77777777" w:rsidTr="00745170">
        <w:trPr>
          <w:jc w:val="center"/>
        </w:trPr>
        <w:tc>
          <w:tcPr>
            <w:tcW w:w="2448" w:type="dxa"/>
          </w:tcPr>
          <w:p w14:paraId="05AE06B3" w14:textId="77777777" w:rsidR="000F235A" w:rsidRPr="001B2ABE" w:rsidRDefault="000F235A" w:rsidP="00FE293B">
            <w:pPr>
              <w:rPr>
                <w:rFonts w:cs="Arial"/>
                <w:sz w:val="20"/>
              </w:rPr>
            </w:pPr>
            <w:r w:rsidRPr="001B2ABE">
              <w:rPr>
                <w:rFonts w:cs="Arial"/>
                <w:sz w:val="20"/>
              </w:rPr>
              <w:t>DAC</w:t>
            </w:r>
          </w:p>
        </w:tc>
        <w:tc>
          <w:tcPr>
            <w:tcW w:w="1080" w:type="dxa"/>
          </w:tcPr>
          <w:p w14:paraId="0043AD3D" w14:textId="77777777" w:rsidR="000F235A" w:rsidRPr="001B2ABE" w:rsidRDefault="000F235A" w:rsidP="00FE293B">
            <w:pPr>
              <w:jc w:val="center"/>
              <w:rPr>
                <w:rFonts w:cs="Arial"/>
                <w:sz w:val="20"/>
              </w:rPr>
            </w:pPr>
            <w:r w:rsidRPr="001B2ABE">
              <w:rPr>
                <w:rFonts w:cs="Arial"/>
                <w:sz w:val="20"/>
              </w:rPr>
              <w:t>10</w:t>
            </w:r>
          </w:p>
        </w:tc>
        <w:tc>
          <w:tcPr>
            <w:tcW w:w="5220" w:type="dxa"/>
          </w:tcPr>
          <w:p w14:paraId="3F59B715" w14:textId="77777777" w:rsidR="000F235A" w:rsidRPr="001B2ABE" w:rsidRDefault="000F235A" w:rsidP="00FE293B">
            <w:pPr>
              <w:rPr>
                <w:rFonts w:cs="Arial"/>
                <w:sz w:val="20"/>
                <w:lang w:val="fr-FR"/>
              </w:rPr>
            </w:pPr>
            <w:r w:rsidRPr="001B2ABE">
              <w:rPr>
                <w:rFonts w:cs="Arial"/>
                <w:sz w:val="20"/>
                <w:lang w:val="fr-FR"/>
              </w:rPr>
              <w:t>Destination Area Code.</w:t>
            </w:r>
          </w:p>
          <w:p w14:paraId="6FD163C3" w14:textId="77777777" w:rsidR="000F235A" w:rsidRPr="001B2ABE" w:rsidRDefault="000F235A" w:rsidP="00FE293B">
            <w:pPr>
              <w:rPr>
                <w:rFonts w:cs="Arial"/>
                <w:sz w:val="20"/>
                <w:lang w:val="fr-FR"/>
              </w:rPr>
            </w:pPr>
            <w:r w:rsidRPr="001B2ABE">
              <w:rPr>
                <w:rFonts w:cs="Arial"/>
                <w:sz w:val="20"/>
                <w:lang w:val="fr-FR"/>
              </w:rPr>
              <w:t>Default: 235 (UK &amp; NI) or 250 (ROI)</w:t>
            </w:r>
          </w:p>
        </w:tc>
      </w:tr>
      <w:tr w:rsidR="000F235A" w:rsidRPr="00B81A0B" w14:paraId="0D71E85B" w14:textId="77777777" w:rsidTr="00745170">
        <w:trPr>
          <w:jc w:val="center"/>
        </w:trPr>
        <w:tc>
          <w:tcPr>
            <w:tcW w:w="2448" w:type="dxa"/>
          </w:tcPr>
          <w:p w14:paraId="7D10DF76" w14:textId="77777777" w:rsidR="000F235A" w:rsidRPr="001B2ABE" w:rsidRDefault="000F235A" w:rsidP="00FE293B">
            <w:pPr>
              <w:rPr>
                <w:rFonts w:cs="Arial"/>
                <w:sz w:val="20"/>
              </w:rPr>
            </w:pPr>
            <w:r w:rsidRPr="001B2ABE">
              <w:rPr>
                <w:rFonts w:cs="Arial"/>
                <w:sz w:val="20"/>
              </w:rPr>
              <w:t>FI</w:t>
            </w:r>
          </w:p>
        </w:tc>
        <w:tc>
          <w:tcPr>
            <w:tcW w:w="1080" w:type="dxa"/>
          </w:tcPr>
          <w:p w14:paraId="0B59BD63" w14:textId="77777777" w:rsidR="000F235A" w:rsidRPr="001B2ABE" w:rsidRDefault="000F235A" w:rsidP="00FE293B">
            <w:pPr>
              <w:jc w:val="center"/>
              <w:rPr>
                <w:rFonts w:cs="Arial"/>
                <w:sz w:val="20"/>
              </w:rPr>
            </w:pPr>
            <w:r w:rsidRPr="001B2ABE">
              <w:rPr>
                <w:rFonts w:cs="Arial"/>
                <w:sz w:val="20"/>
              </w:rPr>
              <w:t>6</w:t>
            </w:r>
          </w:p>
        </w:tc>
        <w:tc>
          <w:tcPr>
            <w:tcW w:w="5220" w:type="dxa"/>
          </w:tcPr>
          <w:p w14:paraId="0CC33AD6" w14:textId="77777777" w:rsidR="000F235A" w:rsidRPr="001B2ABE" w:rsidRDefault="000F235A" w:rsidP="00FE293B">
            <w:pPr>
              <w:rPr>
                <w:rFonts w:cs="Arial"/>
                <w:sz w:val="20"/>
              </w:rPr>
            </w:pPr>
            <w:r w:rsidRPr="001B2ABE">
              <w:rPr>
                <w:rFonts w:cs="Arial"/>
                <w:sz w:val="20"/>
              </w:rPr>
              <w:t>Function Identifier</w:t>
            </w:r>
          </w:p>
          <w:p w14:paraId="38B4DC3D" w14:textId="77777777" w:rsidR="000F235A" w:rsidRPr="001B2ABE" w:rsidRDefault="000F235A" w:rsidP="00FE293B">
            <w:pPr>
              <w:rPr>
                <w:rFonts w:cs="Arial"/>
                <w:sz w:val="20"/>
              </w:rPr>
            </w:pPr>
            <w:r w:rsidRPr="001B2ABE">
              <w:rPr>
                <w:rFonts w:cs="Arial"/>
                <w:sz w:val="20"/>
              </w:rPr>
              <w:t>Default: 10 for this GLA standard message</w:t>
            </w:r>
          </w:p>
        </w:tc>
      </w:tr>
      <w:tr w:rsidR="000F235A" w:rsidRPr="00B81A0B" w14:paraId="4ADFD710" w14:textId="77777777" w:rsidTr="00745170">
        <w:trPr>
          <w:jc w:val="center"/>
        </w:trPr>
        <w:tc>
          <w:tcPr>
            <w:tcW w:w="2448" w:type="dxa"/>
          </w:tcPr>
          <w:p w14:paraId="65EB9684" w14:textId="77777777" w:rsidR="000F235A" w:rsidRPr="001B2ABE" w:rsidRDefault="000F235A" w:rsidP="00FE293B">
            <w:pPr>
              <w:rPr>
                <w:rFonts w:cs="Arial"/>
                <w:sz w:val="20"/>
              </w:rPr>
            </w:pPr>
            <w:r w:rsidRPr="001B2ABE">
              <w:rPr>
                <w:rFonts w:cs="Arial"/>
                <w:sz w:val="20"/>
              </w:rPr>
              <w:t>Analogue (internal)</w:t>
            </w:r>
          </w:p>
        </w:tc>
        <w:tc>
          <w:tcPr>
            <w:tcW w:w="1080" w:type="dxa"/>
          </w:tcPr>
          <w:p w14:paraId="19FA2D48" w14:textId="77777777" w:rsidR="000F235A" w:rsidRPr="001B2ABE" w:rsidRDefault="000F235A" w:rsidP="00FE293B">
            <w:pPr>
              <w:jc w:val="center"/>
              <w:rPr>
                <w:rFonts w:cs="Arial"/>
                <w:sz w:val="20"/>
              </w:rPr>
            </w:pPr>
            <w:r w:rsidRPr="001B2ABE">
              <w:rPr>
                <w:rFonts w:cs="Arial"/>
                <w:sz w:val="20"/>
              </w:rPr>
              <w:t>10</w:t>
            </w:r>
          </w:p>
        </w:tc>
        <w:tc>
          <w:tcPr>
            <w:tcW w:w="5220" w:type="dxa"/>
          </w:tcPr>
          <w:p w14:paraId="2DA7E924" w14:textId="77777777" w:rsidR="000F235A" w:rsidRPr="001B2ABE" w:rsidRDefault="000F235A" w:rsidP="00FE293B">
            <w:pPr>
              <w:rPr>
                <w:rFonts w:cs="Arial"/>
                <w:sz w:val="20"/>
              </w:rPr>
            </w:pPr>
            <w:r w:rsidRPr="001B2ABE">
              <w:rPr>
                <w:rFonts w:cs="Arial"/>
                <w:sz w:val="20"/>
              </w:rPr>
              <w:t>0.05– 36V 0.05V step Supply voltage to AIS Unit</w:t>
            </w:r>
          </w:p>
          <w:p w14:paraId="1DA7D695" w14:textId="77777777" w:rsidR="000F235A" w:rsidRPr="001B2ABE" w:rsidRDefault="000F235A" w:rsidP="00FE293B">
            <w:pPr>
              <w:rPr>
                <w:rFonts w:cs="Arial"/>
                <w:sz w:val="20"/>
              </w:rPr>
            </w:pPr>
            <w:r w:rsidRPr="001B2ABE">
              <w:rPr>
                <w:rFonts w:cs="Arial"/>
                <w:sz w:val="20"/>
              </w:rPr>
              <w:t>0 – Not Used</w:t>
            </w:r>
          </w:p>
        </w:tc>
      </w:tr>
      <w:tr w:rsidR="000F235A" w:rsidRPr="00B81A0B" w14:paraId="7FA5285E" w14:textId="77777777" w:rsidTr="00745170">
        <w:trPr>
          <w:jc w:val="center"/>
        </w:trPr>
        <w:tc>
          <w:tcPr>
            <w:tcW w:w="2448" w:type="dxa"/>
          </w:tcPr>
          <w:p w14:paraId="084A5EDA" w14:textId="77777777" w:rsidR="000F235A" w:rsidRPr="001B2ABE" w:rsidRDefault="000F235A" w:rsidP="00FE293B">
            <w:pPr>
              <w:rPr>
                <w:rFonts w:cs="Arial"/>
                <w:sz w:val="20"/>
              </w:rPr>
            </w:pPr>
            <w:r w:rsidRPr="001B2ABE">
              <w:rPr>
                <w:rFonts w:cs="Arial"/>
                <w:sz w:val="20"/>
              </w:rPr>
              <w:t xml:space="preserve">Analogue (external - </w:t>
            </w:r>
          </w:p>
          <w:p w14:paraId="28258319" w14:textId="77777777" w:rsidR="000F235A" w:rsidRPr="001B2ABE" w:rsidRDefault="000F235A" w:rsidP="00FE293B">
            <w:pPr>
              <w:rPr>
                <w:rFonts w:cs="Arial"/>
                <w:sz w:val="20"/>
              </w:rPr>
            </w:pPr>
            <w:r w:rsidRPr="001B2ABE">
              <w:rPr>
                <w:rFonts w:cs="Arial"/>
                <w:sz w:val="20"/>
              </w:rPr>
              <w:t>from hardware analogue input No 1</w:t>
            </w:r>
          </w:p>
        </w:tc>
        <w:tc>
          <w:tcPr>
            <w:tcW w:w="1080" w:type="dxa"/>
          </w:tcPr>
          <w:p w14:paraId="42232EDF" w14:textId="77777777" w:rsidR="000F235A" w:rsidRPr="001B2ABE" w:rsidRDefault="000F235A" w:rsidP="00FE293B">
            <w:pPr>
              <w:jc w:val="center"/>
              <w:rPr>
                <w:rFonts w:cs="Arial"/>
                <w:sz w:val="20"/>
              </w:rPr>
            </w:pPr>
            <w:r w:rsidRPr="001B2ABE">
              <w:rPr>
                <w:rFonts w:cs="Arial"/>
                <w:sz w:val="20"/>
              </w:rPr>
              <w:t>10</w:t>
            </w:r>
          </w:p>
        </w:tc>
        <w:tc>
          <w:tcPr>
            <w:tcW w:w="5220" w:type="dxa"/>
          </w:tcPr>
          <w:p w14:paraId="5ACA0437" w14:textId="77777777" w:rsidR="000F235A" w:rsidRPr="001B2ABE" w:rsidRDefault="000F235A" w:rsidP="00FE293B">
            <w:pPr>
              <w:rPr>
                <w:rFonts w:cs="Arial"/>
                <w:sz w:val="20"/>
              </w:rPr>
            </w:pPr>
            <w:r w:rsidRPr="001B2ABE">
              <w:rPr>
                <w:rFonts w:cs="Arial"/>
                <w:sz w:val="20"/>
              </w:rPr>
              <w:t>0.05 – 36V 0.05V step</w:t>
            </w:r>
          </w:p>
          <w:p w14:paraId="13109EB4" w14:textId="77777777" w:rsidR="000F235A" w:rsidRPr="001B2ABE" w:rsidRDefault="000F235A" w:rsidP="00FE293B">
            <w:pPr>
              <w:rPr>
                <w:rFonts w:cs="Arial"/>
                <w:sz w:val="20"/>
              </w:rPr>
            </w:pPr>
            <w:r w:rsidRPr="001B2ABE">
              <w:rPr>
                <w:rFonts w:cs="Arial"/>
                <w:sz w:val="20"/>
              </w:rPr>
              <w:t>0 – Not Used</w:t>
            </w:r>
          </w:p>
        </w:tc>
      </w:tr>
      <w:tr w:rsidR="000F235A" w:rsidRPr="00B81A0B" w14:paraId="6C161D96" w14:textId="77777777" w:rsidTr="00745170">
        <w:trPr>
          <w:jc w:val="center"/>
        </w:trPr>
        <w:tc>
          <w:tcPr>
            <w:tcW w:w="2448" w:type="dxa"/>
          </w:tcPr>
          <w:p w14:paraId="7E0A9B33" w14:textId="77777777" w:rsidR="000F235A" w:rsidRPr="001B2ABE" w:rsidRDefault="000F235A" w:rsidP="00FE293B">
            <w:pPr>
              <w:rPr>
                <w:rFonts w:cs="Arial"/>
                <w:sz w:val="20"/>
              </w:rPr>
            </w:pPr>
            <w:r w:rsidRPr="001B2ABE">
              <w:rPr>
                <w:rFonts w:cs="Arial"/>
                <w:sz w:val="20"/>
              </w:rPr>
              <w:t xml:space="preserve">Analogue (external - </w:t>
            </w:r>
          </w:p>
          <w:p w14:paraId="77F0F9DF" w14:textId="77777777" w:rsidR="000F235A" w:rsidRPr="001B2ABE" w:rsidRDefault="000F235A" w:rsidP="00FE293B">
            <w:pPr>
              <w:rPr>
                <w:rFonts w:cs="Arial"/>
                <w:sz w:val="20"/>
              </w:rPr>
            </w:pPr>
            <w:r w:rsidRPr="001B2ABE">
              <w:rPr>
                <w:rFonts w:cs="Arial"/>
                <w:sz w:val="20"/>
              </w:rPr>
              <w:t>from hardware analogue input No 2</w:t>
            </w:r>
          </w:p>
        </w:tc>
        <w:tc>
          <w:tcPr>
            <w:tcW w:w="1080" w:type="dxa"/>
          </w:tcPr>
          <w:p w14:paraId="72AED413" w14:textId="77777777" w:rsidR="000F235A" w:rsidRPr="001B2ABE" w:rsidRDefault="000F235A" w:rsidP="00FE293B">
            <w:pPr>
              <w:jc w:val="center"/>
              <w:rPr>
                <w:rFonts w:cs="Arial"/>
                <w:sz w:val="20"/>
              </w:rPr>
            </w:pPr>
            <w:r w:rsidRPr="001B2ABE">
              <w:rPr>
                <w:rFonts w:cs="Arial"/>
                <w:sz w:val="20"/>
              </w:rPr>
              <w:t>10</w:t>
            </w:r>
          </w:p>
        </w:tc>
        <w:tc>
          <w:tcPr>
            <w:tcW w:w="5220" w:type="dxa"/>
          </w:tcPr>
          <w:p w14:paraId="380AC4AE" w14:textId="77777777" w:rsidR="000F235A" w:rsidRPr="001B2ABE" w:rsidRDefault="000F235A" w:rsidP="00FE293B">
            <w:pPr>
              <w:rPr>
                <w:rFonts w:cs="Arial"/>
                <w:sz w:val="20"/>
              </w:rPr>
            </w:pPr>
            <w:r w:rsidRPr="001B2ABE">
              <w:rPr>
                <w:rFonts w:cs="Arial"/>
                <w:sz w:val="20"/>
              </w:rPr>
              <w:t>0.05 – 36V 0.05V step</w:t>
            </w:r>
          </w:p>
          <w:p w14:paraId="102810B8" w14:textId="77777777" w:rsidR="000F235A" w:rsidRPr="001B2ABE" w:rsidRDefault="000F235A" w:rsidP="00FE293B">
            <w:pPr>
              <w:rPr>
                <w:rFonts w:cs="Arial"/>
                <w:sz w:val="20"/>
              </w:rPr>
            </w:pPr>
            <w:r w:rsidRPr="001B2ABE">
              <w:rPr>
                <w:rFonts w:cs="Arial"/>
                <w:sz w:val="20"/>
              </w:rPr>
              <w:t>0 – Not Used</w:t>
            </w:r>
          </w:p>
        </w:tc>
      </w:tr>
      <w:tr w:rsidR="000F235A" w:rsidRPr="00B81A0B" w14:paraId="688611C0" w14:textId="77777777" w:rsidTr="00745170">
        <w:trPr>
          <w:jc w:val="center"/>
        </w:trPr>
        <w:tc>
          <w:tcPr>
            <w:tcW w:w="2448" w:type="dxa"/>
          </w:tcPr>
          <w:p w14:paraId="2779ECEB" w14:textId="77777777" w:rsidR="000F235A" w:rsidRPr="001B2ABE" w:rsidRDefault="000F235A" w:rsidP="00FE293B">
            <w:pPr>
              <w:rPr>
                <w:rFonts w:cs="Arial"/>
                <w:sz w:val="20"/>
              </w:rPr>
            </w:pPr>
            <w:r w:rsidRPr="001B2ABE">
              <w:rPr>
                <w:rFonts w:cs="Arial"/>
                <w:sz w:val="20"/>
              </w:rPr>
              <w:t>Status Bits   0 / 1</w:t>
            </w:r>
          </w:p>
          <w:p w14:paraId="0B82BCBB" w14:textId="77777777" w:rsidR="000F235A" w:rsidRPr="001B2ABE" w:rsidRDefault="000F235A" w:rsidP="00FE293B">
            <w:pPr>
              <w:rPr>
                <w:rFonts w:cs="Arial"/>
                <w:sz w:val="20"/>
              </w:rPr>
            </w:pPr>
            <w:r w:rsidRPr="001B2ABE">
              <w:rPr>
                <w:rFonts w:cs="Arial"/>
                <w:sz w:val="20"/>
              </w:rPr>
              <w:t>(internal – same as the 5 LSBs of status bits from Message type 21)</w:t>
            </w:r>
          </w:p>
        </w:tc>
        <w:tc>
          <w:tcPr>
            <w:tcW w:w="1080" w:type="dxa"/>
          </w:tcPr>
          <w:p w14:paraId="318EFEBE" w14:textId="77777777" w:rsidR="000F235A" w:rsidRPr="001B2ABE" w:rsidRDefault="000F235A" w:rsidP="00FE293B">
            <w:pPr>
              <w:jc w:val="center"/>
              <w:rPr>
                <w:rFonts w:cs="Arial"/>
                <w:sz w:val="20"/>
              </w:rPr>
            </w:pPr>
            <w:r w:rsidRPr="001B2ABE">
              <w:rPr>
                <w:rFonts w:cs="Arial"/>
                <w:sz w:val="20"/>
              </w:rPr>
              <w:t>5</w:t>
            </w:r>
          </w:p>
        </w:tc>
        <w:tc>
          <w:tcPr>
            <w:tcW w:w="5220" w:type="dxa"/>
            <w:vAlign w:val="center"/>
          </w:tcPr>
          <w:p w14:paraId="55CF8A53" w14:textId="77777777" w:rsidR="000F235A" w:rsidRPr="00A42672" w:rsidRDefault="000F235A" w:rsidP="00FE293B">
            <w:pPr>
              <w:rPr>
                <w:rFonts w:cs="Arial"/>
                <w:sz w:val="18"/>
                <w:szCs w:val="18"/>
              </w:rPr>
            </w:pPr>
            <w:r w:rsidRPr="00A42672">
              <w:rPr>
                <w:rFonts w:cs="Arial"/>
                <w:sz w:val="18"/>
                <w:szCs w:val="18"/>
              </w:rPr>
              <w:t xml:space="preserve">4 </w:t>
            </w:r>
            <w:r>
              <w:rPr>
                <w:rFonts w:cs="Arial"/>
                <w:sz w:val="18"/>
                <w:szCs w:val="18"/>
              </w:rPr>
              <w:t xml:space="preserve"> \ /  </w:t>
            </w:r>
            <w:r w:rsidRPr="00A42672">
              <w:rPr>
                <w:rFonts w:cs="Arial"/>
                <w:sz w:val="18"/>
                <w:szCs w:val="18"/>
              </w:rPr>
              <w:t>00 – no RACON installed;  01 – RACON not monitored</w:t>
            </w:r>
          </w:p>
          <w:p w14:paraId="15FA810D" w14:textId="77777777" w:rsidR="000F235A" w:rsidRPr="00A42672" w:rsidRDefault="000F235A" w:rsidP="00FE293B">
            <w:pPr>
              <w:rPr>
                <w:rFonts w:cs="Arial"/>
                <w:sz w:val="18"/>
                <w:szCs w:val="18"/>
              </w:rPr>
            </w:pPr>
            <w:r w:rsidRPr="00A42672">
              <w:rPr>
                <w:rFonts w:cs="Arial"/>
                <w:sz w:val="18"/>
                <w:szCs w:val="18"/>
              </w:rPr>
              <w:t xml:space="preserve">3 </w:t>
            </w:r>
            <w:r>
              <w:rPr>
                <w:rFonts w:cs="Arial"/>
                <w:sz w:val="18"/>
                <w:szCs w:val="18"/>
              </w:rPr>
              <w:t xml:space="preserve"> / \ </w:t>
            </w:r>
            <w:r w:rsidRPr="00A42672">
              <w:rPr>
                <w:rFonts w:cs="Arial"/>
                <w:sz w:val="18"/>
                <w:szCs w:val="18"/>
              </w:rPr>
              <w:t xml:space="preserve"> 10 – RACON operational;  11 – RACON ERROR</w:t>
            </w:r>
          </w:p>
          <w:p w14:paraId="46357C9B" w14:textId="77777777" w:rsidR="000F235A" w:rsidRPr="00A42672" w:rsidRDefault="000F235A" w:rsidP="00FE293B">
            <w:pPr>
              <w:rPr>
                <w:rFonts w:cs="Arial"/>
                <w:sz w:val="18"/>
                <w:szCs w:val="18"/>
              </w:rPr>
            </w:pPr>
            <w:r w:rsidRPr="00A42672">
              <w:rPr>
                <w:rFonts w:cs="Arial"/>
                <w:sz w:val="18"/>
                <w:szCs w:val="18"/>
              </w:rPr>
              <w:t>2</w:t>
            </w:r>
            <w:r>
              <w:rPr>
                <w:rFonts w:cs="Arial"/>
                <w:sz w:val="18"/>
                <w:szCs w:val="18"/>
              </w:rPr>
              <w:t xml:space="preserve">  \ /  </w:t>
            </w:r>
            <w:r w:rsidRPr="00A42672">
              <w:rPr>
                <w:rFonts w:cs="Arial"/>
                <w:sz w:val="18"/>
                <w:szCs w:val="18"/>
              </w:rPr>
              <w:t xml:space="preserve">00 – no light or no monitoring;  01 – Light ON </w:t>
            </w:r>
          </w:p>
          <w:p w14:paraId="0CFA1895" w14:textId="77777777" w:rsidR="000F235A" w:rsidRPr="00A42672" w:rsidRDefault="000F235A" w:rsidP="00FE293B">
            <w:pPr>
              <w:rPr>
                <w:rFonts w:cs="Arial"/>
                <w:sz w:val="18"/>
                <w:szCs w:val="18"/>
              </w:rPr>
            </w:pPr>
            <w:r w:rsidRPr="00A42672">
              <w:rPr>
                <w:rFonts w:cs="Arial"/>
                <w:sz w:val="18"/>
                <w:szCs w:val="18"/>
              </w:rPr>
              <w:t>1</w:t>
            </w:r>
            <w:r>
              <w:rPr>
                <w:rFonts w:cs="Arial"/>
                <w:sz w:val="18"/>
                <w:szCs w:val="18"/>
              </w:rPr>
              <w:t xml:space="preserve">  / \</w:t>
            </w:r>
            <w:r w:rsidRPr="00A42672">
              <w:rPr>
                <w:rFonts w:cs="Arial"/>
                <w:sz w:val="18"/>
                <w:szCs w:val="18"/>
              </w:rPr>
              <w:t xml:space="preserve"> </w:t>
            </w:r>
            <w:r>
              <w:rPr>
                <w:rFonts w:cs="Arial"/>
                <w:sz w:val="18"/>
                <w:szCs w:val="18"/>
              </w:rPr>
              <w:t xml:space="preserve"> </w:t>
            </w:r>
            <w:r w:rsidRPr="00A42672">
              <w:rPr>
                <w:rFonts w:cs="Arial"/>
                <w:sz w:val="18"/>
                <w:szCs w:val="18"/>
              </w:rPr>
              <w:t>10 – Light OFF;  11 – Light ERROR</w:t>
            </w:r>
          </w:p>
          <w:p w14:paraId="718DD089" w14:textId="77777777" w:rsidR="000F235A" w:rsidRPr="00B81A0B" w:rsidRDefault="000F235A" w:rsidP="00FE293B">
            <w:pPr>
              <w:rPr>
                <w:rFonts w:cs="Arial"/>
              </w:rPr>
            </w:pPr>
            <w:r w:rsidRPr="00A42672">
              <w:rPr>
                <w:rFonts w:cs="Arial"/>
                <w:sz w:val="18"/>
                <w:szCs w:val="18"/>
              </w:rPr>
              <w:t xml:space="preserve">0  </w:t>
            </w:r>
            <w:r>
              <w:rPr>
                <w:rFonts w:cs="Arial"/>
                <w:sz w:val="18"/>
                <w:szCs w:val="18"/>
              </w:rPr>
              <w:t xml:space="preserve">  </w:t>
            </w:r>
            <w:r w:rsidRPr="00A42672">
              <w:rPr>
                <w:rFonts w:cs="Arial"/>
                <w:sz w:val="18"/>
                <w:szCs w:val="18"/>
              </w:rPr>
              <w:t>0</w:t>
            </w:r>
            <w:r>
              <w:rPr>
                <w:rFonts w:cs="Arial"/>
                <w:sz w:val="18"/>
                <w:szCs w:val="18"/>
              </w:rPr>
              <w:t xml:space="preserve"> -</w:t>
            </w:r>
            <w:r w:rsidRPr="00A42672">
              <w:rPr>
                <w:rFonts w:cs="Arial"/>
                <w:sz w:val="18"/>
                <w:szCs w:val="18"/>
              </w:rPr>
              <w:t xml:space="preserve"> Good Health, 1 - Alarm</w:t>
            </w:r>
          </w:p>
        </w:tc>
      </w:tr>
      <w:tr w:rsidR="000F235A" w:rsidRPr="001B2ABE" w14:paraId="6F985C68" w14:textId="77777777" w:rsidTr="00745170">
        <w:trPr>
          <w:jc w:val="center"/>
        </w:trPr>
        <w:tc>
          <w:tcPr>
            <w:tcW w:w="2448" w:type="dxa"/>
          </w:tcPr>
          <w:p w14:paraId="7A63E7DC" w14:textId="77777777" w:rsidR="000F235A" w:rsidRPr="001B2ABE" w:rsidRDefault="000F235A" w:rsidP="00FE293B">
            <w:pPr>
              <w:rPr>
                <w:rFonts w:cs="Arial"/>
                <w:sz w:val="20"/>
              </w:rPr>
            </w:pPr>
            <w:r w:rsidRPr="001B2ABE">
              <w:rPr>
                <w:rFonts w:cs="Arial"/>
                <w:sz w:val="20"/>
              </w:rPr>
              <w:t>Status Bits   0 / 1</w:t>
            </w:r>
          </w:p>
          <w:p w14:paraId="65C2DF73" w14:textId="77777777" w:rsidR="000F235A" w:rsidRPr="001B2ABE" w:rsidRDefault="000F235A" w:rsidP="00FE293B">
            <w:pPr>
              <w:rPr>
                <w:rFonts w:cs="Arial"/>
                <w:sz w:val="20"/>
              </w:rPr>
            </w:pPr>
            <w:r w:rsidRPr="001B2ABE">
              <w:rPr>
                <w:rFonts w:cs="Arial"/>
                <w:sz w:val="20"/>
              </w:rPr>
              <w:t>(external - derived from hardware digital inputs)</w:t>
            </w:r>
          </w:p>
        </w:tc>
        <w:tc>
          <w:tcPr>
            <w:tcW w:w="1080" w:type="dxa"/>
          </w:tcPr>
          <w:p w14:paraId="00033ACA" w14:textId="77777777" w:rsidR="000F235A" w:rsidRPr="001B2ABE" w:rsidRDefault="000F235A" w:rsidP="00FE293B">
            <w:pPr>
              <w:jc w:val="center"/>
              <w:rPr>
                <w:rFonts w:cs="Arial"/>
                <w:sz w:val="20"/>
              </w:rPr>
            </w:pPr>
            <w:r w:rsidRPr="001B2ABE">
              <w:rPr>
                <w:rFonts w:cs="Arial"/>
                <w:sz w:val="20"/>
              </w:rPr>
              <w:t>8</w:t>
            </w:r>
          </w:p>
        </w:tc>
        <w:tc>
          <w:tcPr>
            <w:tcW w:w="5220" w:type="dxa"/>
          </w:tcPr>
          <w:p w14:paraId="16F2FC1A" w14:textId="77777777" w:rsidR="000F235A" w:rsidRPr="001B2ABE" w:rsidRDefault="000F235A" w:rsidP="00FE293B">
            <w:pPr>
              <w:rPr>
                <w:rFonts w:cs="Arial"/>
                <w:sz w:val="20"/>
              </w:rPr>
            </w:pPr>
            <w:r w:rsidRPr="001B2ABE">
              <w:rPr>
                <w:rFonts w:cs="Arial"/>
                <w:sz w:val="20"/>
              </w:rPr>
              <w:t>7  Digital Input   Off/ / On</w:t>
            </w:r>
          </w:p>
          <w:p w14:paraId="02BE2514" w14:textId="77777777" w:rsidR="000F235A" w:rsidRPr="001B2ABE" w:rsidRDefault="000F235A" w:rsidP="00FE293B">
            <w:pPr>
              <w:rPr>
                <w:rFonts w:cs="Arial"/>
                <w:sz w:val="20"/>
              </w:rPr>
            </w:pPr>
            <w:r w:rsidRPr="001B2ABE">
              <w:rPr>
                <w:rFonts w:cs="Arial"/>
                <w:sz w:val="20"/>
              </w:rPr>
              <w:t>:</w:t>
            </w:r>
          </w:p>
          <w:p w14:paraId="53A110F9" w14:textId="77777777" w:rsidR="000F235A" w:rsidRPr="001B2ABE" w:rsidRDefault="000F235A" w:rsidP="00FE293B">
            <w:pPr>
              <w:rPr>
                <w:rFonts w:cs="Arial"/>
                <w:sz w:val="20"/>
              </w:rPr>
            </w:pPr>
            <w:r w:rsidRPr="001B2ABE">
              <w:rPr>
                <w:rFonts w:cs="Arial"/>
                <w:sz w:val="20"/>
              </w:rPr>
              <w:t>:</w:t>
            </w:r>
          </w:p>
          <w:p w14:paraId="6514F218" w14:textId="77777777" w:rsidR="000F235A" w:rsidRPr="001B2ABE" w:rsidRDefault="000F235A" w:rsidP="00FE293B">
            <w:pPr>
              <w:rPr>
                <w:rFonts w:cs="Arial"/>
                <w:sz w:val="20"/>
              </w:rPr>
            </w:pPr>
            <w:r w:rsidRPr="001B2ABE">
              <w:rPr>
                <w:rFonts w:cs="Arial"/>
                <w:sz w:val="20"/>
              </w:rPr>
              <w:t>0  Digital Input   Off/ / On</w:t>
            </w:r>
          </w:p>
        </w:tc>
      </w:tr>
      <w:tr w:rsidR="000F235A" w:rsidRPr="001B2ABE" w14:paraId="4D9695AF" w14:textId="77777777" w:rsidTr="00745170">
        <w:trPr>
          <w:jc w:val="center"/>
        </w:trPr>
        <w:tc>
          <w:tcPr>
            <w:tcW w:w="2448" w:type="dxa"/>
          </w:tcPr>
          <w:p w14:paraId="431DEBE1" w14:textId="77777777" w:rsidR="000F235A" w:rsidRPr="001B2ABE" w:rsidRDefault="000F235A" w:rsidP="00FE293B">
            <w:pPr>
              <w:rPr>
                <w:rFonts w:cs="Arial"/>
                <w:sz w:val="20"/>
              </w:rPr>
            </w:pPr>
            <w:r w:rsidRPr="001B2ABE">
              <w:rPr>
                <w:rFonts w:cs="Arial"/>
                <w:sz w:val="20"/>
              </w:rPr>
              <w:t>Off Position Status</w:t>
            </w:r>
          </w:p>
        </w:tc>
        <w:tc>
          <w:tcPr>
            <w:tcW w:w="1080" w:type="dxa"/>
          </w:tcPr>
          <w:p w14:paraId="6DEEF85E" w14:textId="77777777" w:rsidR="000F235A" w:rsidRPr="001B2ABE" w:rsidRDefault="000F235A" w:rsidP="00FE293B">
            <w:pPr>
              <w:jc w:val="center"/>
              <w:rPr>
                <w:rFonts w:cs="Arial"/>
                <w:sz w:val="20"/>
              </w:rPr>
            </w:pPr>
            <w:r w:rsidRPr="001B2ABE">
              <w:rPr>
                <w:rFonts w:cs="Arial"/>
                <w:sz w:val="20"/>
              </w:rPr>
              <w:t>1</w:t>
            </w:r>
          </w:p>
        </w:tc>
        <w:tc>
          <w:tcPr>
            <w:tcW w:w="5220" w:type="dxa"/>
          </w:tcPr>
          <w:p w14:paraId="03BB21FE" w14:textId="77777777" w:rsidR="000F235A" w:rsidRPr="001B2ABE" w:rsidRDefault="000F235A" w:rsidP="00FE293B">
            <w:pPr>
              <w:rPr>
                <w:rFonts w:cs="Arial"/>
                <w:sz w:val="20"/>
              </w:rPr>
            </w:pPr>
            <w:r w:rsidRPr="001B2ABE">
              <w:rPr>
                <w:rFonts w:cs="Arial"/>
                <w:sz w:val="20"/>
              </w:rPr>
              <w:t>Off position or On position</w:t>
            </w:r>
          </w:p>
          <w:p w14:paraId="3D13B9DB" w14:textId="77777777" w:rsidR="000F235A" w:rsidRPr="001B2ABE" w:rsidRDefault="000F235A" w:rsidP="00FE293B">
            <w:pPr>
              <w:rPr>
                <w:rFonts w:cs="Arial"/>
                <w:sz w:val="20"/>
              </w:rPr>
            </w:pPr>
            <w:r w:rsidRPr="001B2ABE">
              <w:rPr>
                <w:rFonts w:cs="Arial"/>
                <w:sz w:val="20"/>
              </w:rPr>
              <w:t>0:  On position</w:t>
            </w:r>
          </w:p>
          <w:p w14:paraId="38CDE352" w14:textId="77777777" w:rsidR="000F235A" w:rsidRPr="001B2ABE" w:rsidRDefault="000F235A" w:rsidP="00FE293B">
            <w:pPr>
              <w:rPr>
                <w:rFonts w:cs="Arial"/>
                <w:sz w:val="20"/>
              </w:rPr>
            </w:pPr>
            <w:r w:rsidRPr="001B2ABE">
              <w:rPr>
                <w:rFonts w:cs="Arial"/>
                <w:sz w:val="20"/>
              </w:rPr>
              <w:t>1:  Off position</w:t>
            </w:r>
          </w:p>
        </w:tc>
      </w:tr>
      <w:tr w:rsidR="000F235A" w:rsidRPr="001B2ABE" w14:paraId="17A7CCCA" w14:textId="77777777" w:rsidTr="00745170">
        <w:trPr>
          <w:jc w:val="center"/>
        </w:trPr>
        <w:tc>
          <w:tcPr>
            <w:tcW w:w="2448" w:type="dxa"/>
          </w:tcPr>
          <w:p w14:paraId="24F92CB3" w14:textId="77777777" w:rsidR="000F235A" w:rsidRPr="001B2ABE" w:rsidRDefault="000F235A" w:rsidP="00FE293B">
            <w:pPr>
              <w:rPr>
                <w:rFonts w:cs="Arial"/>
                <w:sz w:val="20"/>
              </w:rPr>
            </w:pPr>
            <w:r w:rsidRPr="001B2ABE">
              <w:rPr>
                <w:rFonts w:cs="Arial"/>
                <w:sz w:val="20"/>
              </w:rPr>
              <w:t>Spare</w:t>
            </w:r>
          </w:p>
        </w:tc>
        <w:tc>
          <w:tcPr>
            <w:tcW w:w="1080" w:type="dxa"/>
          </w:tcPr>
          <w:p w14:paraId="06348581" w14:textId="77777777" w:rsidR="000F235A" w:rsidRPr="001B2ABE" w:rsidRDefault="000F235A" w:rsidP="00FE293B">
            <w:pPr>
              <w:jc w:val="center"/>
              <w:rPr>
                <w:rFonts w:cs="Arial"/>
                <w:sz w:val="20"/>
              </w:rPr>
            </w:pPr>
            <w:r w:rsidRPr="001B2ABE">
              <w:rPr>
                <w:rFonts w:cs="Arial"/>
                <w:sz w:val="20"/>
              </w:rPr>
              <w:t>4</w:t>
            </w:r>
          </w:p>
        </w:tc>
        <w:tc>
          <w:tcPr>
            <w:tcW w:w="5220" w:type="dxa"/>
          </w:tcPr>
          <w:p w14:paraId="27F25B5D" w14:textId="77777777" w:rsidR="000F235A" w:rsidRPr="001B2ABE" w:rsidRDefault="000F235A" w:rsidP="00FE293B">
            <w:pPr>
              <w:rPr>
                <w:rFonts w:cs="Arial"/>
                <w:sz w:val="20"/>
              </w:rPr>
            </w:pPr>
            <w:r w:rsidRPr="001B2ABE">
              <w:rPr>
                <w:rFonts w:cs="Arial"/>
                <w:sz w:val="20"/>
              </w:rPr>
              <w:t>For future use.  Should be zero.</w:t>
            </w:r>
          </w:p>
        </w:tc>
      </w:tr>
      <w:tr w:rsidR="000F235A" w:rsidRPr="001B2ABE" w14:paraId="453F9D06" w14:textId="77777777" w:rsidTr="00745170">
        <w:trPr>
          <w:jc w:val="center"/>
        </w:trPr>
        <w:tc>
          <w:tcPr>
            <w:tcW w:w="2448" w:type="dxa"/>
          </w:tcPr>
          <w:p w14:paraId="1B68183C" w14:textId="77777777" w:rsidR="000F235A" w:rsidRPr="001B2ABE" w:rsidRDefault="000F235A" w:rsidP="00FE293B">
            <w:pPr>
              <w:rPr>
                <w:rFonts w:cs="Arial"/>
                <w:b/>
                <w:sz w:val="20"/>
              </w:rPr>
            </w:pPr>
            <w:r w:rsidRPr="001B2ABE">
              <w:rPr>
                <w:rFonts w:cs="Arial"/>
                <w:b/>
                <w:sz w:val="20"/>
              </w:rPr>
              <w:t>TOTAL OF BITS.</w:t>
            </w:r>
          </w:p>
        </w:tc>
        <w:tc>
          <w:tcPr>
            <w:tcW w:w="1080" w:type="dxa"/>
          </w:tcPr>
          <w:p w14:paraId="037667C7" w14:textId="77777777" w:rsidR="000F235A" w:rsidRPr="001B2ABE" w:rsidRDefault="000F235A" w:rsidP="00FE293B">
            <w:pPr>
              <w:jc w:val="center"/>
              <w:rPr>
                <w:rFonts w:cs="Arial"/>
                <w:b/>
                <w:sz w:val="20"/>
              </w:rPr>
            </w:pPr>
            <w:r w:rsidRPr="001B2ABE">
              <w:rPr>
                <w:rFonts w:cs="Arial"/>
                <w:b/>
                <w:sz w:val="20"/>
              </w:rPr>
              <w:t>136</w:t>
            </w:r>
          </w:p>
        </w:tc>
        <w:tc>
          <w:tcPr>
            <w:tcW w:w="5220" w:type="dxa"/>
          </w:tcPr>
          <w:p w14:paraId="7077F6AF" w14:textId="77777777" w:rsidR="000F235A" w:rsidRPr="001B2ABE" w:rsidRDefault="000F235A" w:rsidP="00FE293B">
            <w:pPr>
              <w:rPr>
                <w:rFonts w:cs="Arial"/>
                <w:b/>
                <w:sz w:val="20"/>
              </w:rPr>
            </w:pPr>
            <w:r w:rsidRPr="001B2ABE">
              <w:rPr>
                <w:rFonts w:cs="Arial"/>
                <w:b/>
                <w:sz w:val="20"/>
              </w:rPr>
              <w:t>Occupies 1 slot.</w:t>
            </w:r>
          </w:p>
        </w:tc>
      </w:tr>
    </w:tbl>
    <w:p w14:paraId="3477B5FD" w14:textId="77777777" w:rsidR="000F235A" w:rsidRDefault="000F235A" w:rsidP="00FE293B">
      <w:pPr>
        <w:pStyle w:val="AISNormal"/>
      </w:pPr>
    </w:p>
    <w:p w14:paraId="6F8D7756" w14:textId="77777777" w:rsidR="000F235A" w:rsidRDefault="000F235A" w:rsidP="00721DFF">
      <w:pPr>
        <w:pStyle w:val="AppendixHeading1"/>
      </w:pPr>
      <w:r>
        <w:br w:type="page"/>
      </w:r>
      <w:r>
        <w:lastRenderedPageBreak/>
        <w:t>Example 2 – Addressed Binary Message 6 as used by Zeni Lite Buoy Co., Ltd</w:t>
      </w:r>
    </w:p>
    <w:p w14:paraId="21280293" w14:textId="5E209812" w:rsidR="000F235A" w:rsidRDefault="00721DFF" w:rsidP="00721DFF">
      <w:pPr>
        <w:pStyle w:val="AppendixHeading2"/>
      </w:pPr>
      <w:r>
        <w:t>Introduction</w:t>
      </w:r>
    </w:p>
    <w:p w14:paraId="16F77D46" w14:textId="34054083" w:rsidR="000F235A" w:rsidRDefault="000F235A" w:rsidP="00767716">
      <w:pPr>
        <w:pStyle w:val="BodyText"/>
        <w:rPr>
          <w:lang w:eastAsia="ja-JP"/>
        </w:rPr>
      </w:pPr>
      <w:r>
        <w:rPr>
          <w:lang w:eastAsia="ja-JP"/>
        </w:rPr>
        <w:t xml:space="preserve">Zeni Lite Buoy Co., Ltd, uses a proprietary message format for addressed binary </w:t>
      </w:r>
      <w:r w:rsidR="00C23D44">
        <w:rPr>
          <w:lang w:eastAsia="ja-JP"/>
        </w:rPr>
        <w:t>M</w:t>
      </w:r>
      <w:r>
        <w:rPr>
          <w:lang w:eastAsia="ja-JP"/>
        </w:rPr>
        <w:t>essage 6 for monitoring aids to navigation.  The message format is as follows.</w:t>
      </w:r>
    </w:p>
    <w:p w14:paraId="2F8D9EED" w14:textId="208ED56F" w:rsidR="000F235A" w:rsidRDefault="00721DFF" w:rsidP="00721DFF">
      <w:pPr>
        <w:pStyle w:val="AppendixHeading2"/>
      </w:pPr>
      <w:r>
        <w:t>Message Intervals</w:t>
      </w:r>
    </w:p>
    <w:p w14:paraId="6716C249" w14:textId="77777777" w:rsidR="000F235A" w:rsidRDefault="000F235A" w:rsidP="00767716">
      <w:pPr>
        <w:pStyle w:val="BodyText"/>
      </w:pPr>
      <w:r>
        <w:t>The interval between transmissions of these messages should be synchronized with Message 21.</w:t>
      </w:r>
    </w:p>
    <w:p w14:paraId="6F2862B4" w14:textId="77777777" w:rsidR="000F235A" w:rsidRDefault="000F235A" w:rsidP="00767716">
      <w:pPr>
        <w:pStyle w:val="Table"/>
      </w:pPr>
      <w:bookmarkStart w:id="133" w:name="_Toc401433974"/>
      <w:r>
        <w:t>Addressed Binary Message 6 as used by Zeni Lite Buoys Co., Ltd</w:t>
      </w:r>
      <w:bookmarkEnd w:id="1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4"/>
        <w:gridCol w:w="1086"/>
        <w:gridCol w:w="6486"/>
      </w:tblGrid>
      <w:tr w:rsidR="000F235A" w14:paraId="57F32403" w14:textId="77777777" w:rsidTr="00745170">
        <w:trPr>
          <w:jc w:val="center"/>
        </w:trPr>
        <w:tc>
          <w:tcPr>
            <w:tcW w:w="2266" w:type="dxa"/>
            <w:vAlign w:val="center"/>
          </w:tcPr>
          <w:p w14:paraId="7B5F7AB7" w14:textId="77777777" w:rsidR="000F235A" w:rsidRDefault="000F235A" w:rsidP="00FE293B">
            <w:pPr>
              <w:snapToGrid w:val="0"/>
              <w:jc w:val="center"/>
              <w:rPr>
                <w:rFonts w:cs="Arial"/>
                <w:b/>
                <w:bCs/>
              </w:rPr>
            </w:pPr>
            <w:r>
              <w:rPr>
                <w:rFonts w:cs="Arial"/>
                <w:b/>
                <w:bCs/>
              </w:rPr>
              <w:t>Parameter</w:t>
            </w:r>
          </w:p>
        </w:tc>
        <w:tc>
          <w:tcPr>
            <w:tcW w:w="1086" w:type="dxa"/>
            <w:vAlign w:val="center"/>
          </w:tcPr>
          <w:p w14:paraId="18F3AAE8" w14:textId="77777777" w:rsidR="000F235A" w:rsidRDefault="000F235A" w:rsidP="00FE293B">
            <w:pPr>
              <w:snapToGrid w:val="0"/>
              <w:jc w:val="center"/>
              <w:rPr>
                <w:rFonts w:cs="Arial"/>
                <w:b/>
                <w:bCs/>
              </w:rPr>
            </w:pPr>
            <w:r>
              <w:rPr>
                <w:rFonts w:cs="Arial"/>
                <w:b/>
                <w:bCs/>
              </w:rPr>
              <w:t>Number of bits</w:t>
            </w:r>
          </w:p>
        </w:tc>
        <w:tc>
          <w:tcPr>
            <w:tcW w:w="6497" w:type="dxa"/>
            <w:vAlign w:val="center"/>
          </w:tcPr>
          <w:p w14:paraId="56F03376" w14:textId="77777777" w:rsidR="000F235A" w:rsidRDefault="000F235A" w:rsidP="00FE293B">
            <w:pPr>
              <w:snapToGrid w:val="0"/>
              <w:jc w:val="center"/>
              <w:rPr>
                <w:rFonts w:cs="Arial"/>
                <w:b/>
                <w:bCs/>
              </w:rPr>
            </w:pPr>
            <w:r>
              <w:rPr>
                <w:rFonts w:cs="Arial"/>
                <w:b/>
                <w:bCs/>
              </w:rPr>
              <w:t>Description</w:t>
            </w:r>
          </w:p>
        </w:tc>
      </w:tr>
      <w:tr w:rsidR="000F235A" w14:paraId="0679F178" w14:textId="77777777" w:rsidTr="00745170">
        <w:trPr>
          <w:jc w:val="center"/>
        </w:trPr>
        <w:tc>
          <w:tcPr>
            <w:tcW w:w="2266" w:type="dxa"/>
            <w:vAlign w:val="center"/>
          </w:tcPr>
          <w:p w14:paraId="25B96161"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rPr>
              <w:t>Message ID</w:t>
            </w:r>
          </w:p>
        </w:tc>
        <w:tc>
          <w:tcPr>
            <w:tcW w:w="1086" w:type="dxa"/>
            <w:vAlign w:val="center"/>
          </w:tcPr>
          <w:p w14:paraId="53D99B5B" w14:textId="77777777" w:rsidR="000F235A" w:rsidRDefault="000F235A" w:rsidP="00767716">
            <w:pPr>
              <w:pStyle w:val="Tabletext"/>
              <w:snapToGrid w:val="0"/>
              <w:spacing w:before="0" w:after="0"/>
              <w:jc w:val="center"/>
              <w:rPr>
                <w:rFonts w:cs="Arial"/>
                <w:sz w:val="20"/>
                <w:szCs w:val="18"/>
              </w:rPr>
            </w:pPr>
            <w:r>
              <w:rPr>
                <w:rFonts w:cs="Arial"/>
                <w:sz w:val="20"/>
                <w:szCs w:val="18"/>
              </w:rPr>
              <w:t>6</w:t>
            </w:r>
          </w:p>
        </w:tc>
        <w:tc>
          <w:tcPr>
            <w:tcW w:w="6497" w:type="dxa"/>
            <w:vAlign w:val="center"/>
          </w:tcPr>
          <w:p w14:paraId="5E29D915" w14:textId="4888BB21" w:rsidR="000F235A" w:rsidRDefault="000F235A" w:rsidP="00767716">
            <w:pPr>
              <w:pStyle w:val="Tabletext"/>
              <w:snapToGrid w:val="0"/>
              <w:spacing w:before="0" w:after="0"/>
              <w:rPr>
                <w:rFonts w:cs="Arial"/>
                <w:sz w:val="20"/>
                <w:szCs w:val="18"/>
                <w:lang w:eastAsia="ja-JP"/>
              </w:rPr>
            </w:pPr>
            <w:r>
              <w:rPr>
                <w:rFonts w:cs="Arial"/>
                <w:sz w:val="20"/>
                <w:szCs w:val="18"/>
              </w:rPr>
              <w:t xml:space="preserve">Identifier for this </w:t>
            </w:r>
            <w:r w:rsidR="00C23D44">
              <w:rPr>
                <w:rFonts w:cs="Arial"/>
                <w:sz w:val="20"/>
                <w:szCs w:val="18"/>
              </w:rPr>
              <w:t>M</w:t>
            </w:r>
            <w:r>
              <w:rPr>
                <w:rFonts w:cs="Arial"/>
                <w:sz w:val="20"/>
                <w:szCs w:val="18"/>
              </w:rPr>
              <w:t>essage 6</w:t>
            </w:r>
            <w:r>
              <w:rPr>
                <w:rFonts w:cs="Arial"/>
                <w:sz w:val="20"/>
                <w:szCs w:val="18"/>
                <w:lang w:eastAsia="ja-JP"/>
              </w:rPr>
              <w:t>; always 6.</w:t>
            </w:r>
          </w:p>
        </w:tc>
      </w:tr>
      <w:tr w:rsidR="000F235A" w14:paraId="2857CCC3" w14:textId="77777777" w:rsidTr="00745170">
        <w:trPr>
          <w:jc w:val="center"/>
        </w:trPr>
        <w:tc>
          <w:tcPr>
            <w:tcW w:w="2266" w:type="dxa"/>
            <w:vAlign w:val="center"/>
          </w:tcPr>
          <w:p w14:paraId="0F313F38" w14:textId="77777777" w:rsidR="000F235A" w:rsidRDefault="000F235A" w:rsidP="00767716">
            <w:pPr>
              <w:pStyle w:val="Tabletext"/>
              <w:snapToGrid w:val="0"/>
              <w:spacing w:before="0" w:after="0"/>
              <w:rPr>
                <w:rFonts w:cs="Arial"/>
                <w:sz w:val="20"/>
                <w:szCs w:val="18"/>
              </w:rPr>
            </w:pPr>
            <w:r>
              <w:rPr>
                <w:rFonts w:cs="Arial"/>
                <w:sz w:val="20"/>
                <w:szCs w:val="18"/>
              </w:rPr>
              <w:t>Repeat Indicator</w:t>
            </w:r>
          </w:p>
        </w:tc>
        <w:tc>
          <w:tcPr>
            <w:tcW w:w="1086" w:type="dxa"/>
            <w:vAlign w:val="center"/>
          </w:tcPr>
          <w:p w14:paraId="6F530AC7"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rPr>
            </w:pPr>
            <w:r>
              <w:rPr>
                <w:rFonts w:cs="Arial"/>
                <w:sz w:val="20"/>
                <w:szCs w:val="18"/>
              </w:rPr>
              <w:t>2</w:t>
            </w:r>
          </w:p>
        </w:tc>
        <w:tc>
          <w:tcPr>
            <w:tcW w:w="6497" w:type="dxa"/>
            <w:vAlign w:val="center"/>
          </w:tcPr>
          <w:p w14:paraId="5FD1606A"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rPr>
              <w:t>Used by the repeater to indicate how many times a message has been repeated.</w:t>
            </w:r>
          </w:p>
          <w:p w14:paraId="7E6CA08A"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rPr>
              <w:t>0 - 3; default = 0; 3 = do not repeat any more.</w:t>
            </w:r>
          </w:p>
        </w:tc>
      </w:tr>
      <w:tr w:rsidR="000F235A" w14:paraId="652F5290" w14:textId="77777777" w:rsidTr="00745170">
        <w:trPr>
          <w:jc w:val="center"/>
        </w:trPr>
        <w:tc>
          <w:tcPr>
            <w:tcW w:w="2266" w:type="dxa"/>
            <w:vAlign w:val="center"/>
          </w:tcPr>
          <w:p w14:paraId="4B572DC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lang w:eastAsia="ja-JP"/>
              </w:rPr>
              <w:t xml:space="preserve">Source </w:t>
            </w:r>
            <w:r>
              <w:rPr>
                <w:rFonts w:cs="Arial"/>
                <w:sz w:val="20"/>
                <w:szCs w:val="18"/>
              </w:rPr>
              <w:t>ID</w:t>
            </w:r>
          </w:p>
        </w:tc>
        <w:tc>
          <w:tcPr>
            <w:tcW w:w="1086" w:type="dxa"/>
            <w:vAlign w:val="center"/>
          </w:tcPr>
          <w:p w14:paraId="6A841C6F"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rPr>
            </w:pPr>
            <w:r>
              <w:rPr>
                <w:rFonts w:cs="Arial"/>
                <w:sz w:val="20"/>
                <w:szCs w:val="18"/>
              </w:rPr>
              <w:t>30</w:t>
            </w:r>
          </w:p>
        </w:tc>
        <w:tc>
          <w:tcPr>
            <w:tcW w:w="6497" w:type="dxa"/>
            <w:vAlign w:val="center"/>
          </w:tcPr>
          <w:p w14:paraId="6943B2CD"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rPr>
              <w:t>MMSI number</w:t>
            </w:r>
            <w:r>
              <w:rPr>
                <w:rFonts w:cs="Arial"/>
                <w:sz w:val="20"/>
                <w:szCs w:val="18"/>
                <w:lang w:eastAsia="ja-JP"/>
              </w:rPr>
              <w:t xml:space="preserve"> of source station</w:t>
            </w:r>
            <w:r w:rsidR="00745170">
              <w:rPr>
                <w:rFonts w:cs="Arial"/>
                <w:sz w:val="20"/>
                <w:szCs w:val="18"/>
                <w:lang w:eastAsia="ja-JP"/>
              </w:rPr>
              <w:t>.</w:t>
            </w:r>
          </w:p>
        </w:tc>
      </w:tr>
      <w:tr w:rsidR="000F235A" w14:paraId="1FC2989B" w14:textId="77777777" w:rsidTr="00745170">
        <w:trPr>
          <w:jc w:val="center"/>
        </w:trPr>
        <w:tc>
          <w:tcPr>
            <w:tcW w:w="2266" w:type="dxa"/>
            <w:vAlign w:val="center"/>
          </w:tcPr>
          <w:p w14:paraId="637F5453"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Sequence Number</w:t>
            </w:r>
          </w:p>
        </w:tc>
        <w:tc>
          <w:tcPr>
            <w:tcW w:w="1086" w:type="dxa"/>
            <w:vAlign w:val="center"/>
          </w:tcPr>
          <w:p w14:paraId="26D2D137"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2</w:t>
            </w:r>
          </w:p>
        </w:tc>
        <w:tc>
          <w:tcPr>
            <w:tcW w:w="6497" w:type="dxa"/>
            <w:vAlign w:val="center"/>
          </w:tcPr>
          <w:p w14:paraId="00B0F563"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 3</w:t>
            </w:r>
          </w:p>
        </w:tc>
      </w:tr>
      <w:tr w:rsidR="000F235A" w14:paraId="76724AF1" w14:textId="77777777" w:rsidTr="00745170">
        <w:trPr>
          <w:jc w:val="center"/>
        </w:trPr>
        <w:tc>
          <w:tcPr>
            <w:tcW w:w="2266" w:type="dxa"/>
            <w:vAlign w:val="center"/>
          </w:tcPr>
          <w:p w14:paraId="07652A49"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Destination ID</w:t>
            </w:r>
          </w:p>
        </w:tc>
        <w:tc>
          <w:tcPr>
            <w:tcW w:w="1086" w:type="dxa"/>
            <w:vAlign w:val="center"/>
          </w:tcPr>
          <w:p w14:paraId="4F13E56F"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30</w:t>
            </w:r>
          </w:p>
        </w:tc>
        <w:tc>
          <w:tcPr>
            <w:tcW w:w="6497" w:type="dxa"/>
            <w:vAlign w:val="center"/>
          </w:tcPr>
          <w:p w14:paraId="4955AA47"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MMSI number of destination station.</w:t>
            </w:r>
          </w:p>
        </w:tc>
      </w:tr>
      <w:tr w:rsidR="000F235A" w14:paraId="57B70DC2" w14:textId="77777777" w:rsidTr="00745170">
        <w:trPr>
          <w:jc w:val="center"/>
        </w:trPr>
        <w:tc>
          <w:tcPr>
            <w:tcW w:w="2266" w:type="dxa"/>
            <w:vAlign w:val="center"/>
          </w:tcPr>
          <w:p w14:paraId="19B207FF"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Retransmit Flag</w:t>
            </w:r>
          </w:p>
        </w:tc>
        <w:tc>
          <w:tcPr>
            <w:tcW w:w="1086" w:type="dxa"/>
            <w:vAlign w:val="center"/>
          </w:tcPr>
          <w:p w14:paraId="5DE992A2"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64AB3840" w14:textId="77777777" w:rsidR="00745170" w:rsidRDefault="000F235A" w:rsidP="00767716">
            <w:pPr>
              <w:pStyle w:val="Tabletext"/>
              <w:snapToGrid w:val="0"/>
              <w:spacing w:before="0" w:after="0"/>
              <w:rPr>
                <w:rFonts w:cs="Arial"/>
                <w:sz w:val="20"/>
                <w:szCs w:val="18"/>
              </w:rPr>
            </w:pPr>
            <w:r>
              <w:rPr>
                <w:rFonts w:cs="Arial"/>
                <w:sz w:val="20"/>
                <w:szCs w:val="18"/>
              </w:rPr>
              <w:t>Retransmit Flag should be set upon retransmission:</w:t>
            </w:r>
          </w:p>
          <w:p w14:paraId="1799E291" w14:textId="77777777" w:rsidR="00745170" w:rsidRDefault="000F235A" w:rsidP="00767716">
            <w:pPr>
              <w:pStyle w:val="Tabletext"/>
              <w:snapToGrid w:val="0"/>
              <w:spacing w:before="0" w:after="0"/>
              <w:rPr>
                <w:rFonts w:cs="Arial"/>
                <w:sz w:val="20"/>
                <w:szCs w:val="18"/>
              </w:rPr>
            </w:pPr>
            <w:r>
              <w:rPr>
                <w:rFonts w:cs="Arial"/>
                <w:sz w:val="20"/>
                <w:szCs w:val="18"/>
              </w:rPr>
              <w:t>0 = no</w:t>
            </w:r>
            <w:r>
              <w:rPr>
                <w:rFonts w:cs="Arial"/>
                <w:sz w:val="20"/>
                <w:szCs w:val="18"/>
                <w:lang w:eastAsia="ja-JP"/>
              </w:rPr>
              <w:t xml:space="preserve"> </w:t>
            </w:r>
            <w:r>
              <w:rPr>
                <w:rFonts w:cs="Arial"/>
                <w:sz w:val="20"/>
                <w:szCs w:val="18"/>
              </w:rPr>
              <w:t>retransmission = default</w:t>
            </w:r>
          </w:p>
          <w:p w14:paraId="05959D0F" w14:textId="77777777" w:rsidR="000F235A" w:rsidRDefault="000F235A" w:rsidP="00767716">
            <w:pPr>
              <w:pStyle w:val="Tabletext"/>
              <w:snapToGrid w:val="0"/>
              <w:spacing w:before="0" w:after="0"/>
              <w:rPr>
                <w:rFonts w:cs="Arial"/>
                <w:sz w:val="20"/>
                <w:szCs w:val="18"/>
              </w:rPr>
            </w:pPr>
            <w:r>
              <w:rPr>
                <w:rFonts w:cs="Arial"/>
                <w:sz w:val="20"/>
                <w:szCs w:val="18"/>
              </w:rPr>
              <w:t>1 = retransmitted.</w:t>
            </w:r>
          </w:p>
        </w:tc>
      </w:tr>
      <w:tr w:rsidR="000F235A" w14:paraId="31BC9002" w14:textId="77777777" w:rsidTr="00745170">
        <w:trPr>
          <w:jc w:val="center"/>
        </w:trPr>
        <w:tc>
          <w:tcPr>
            <w:tcW w:w="2266" w:type="dxa"/>
            <w:vAlign w:val="center"/>
          </w:tcPr>
          <w:p w14:paraId="2497A5FE"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Spare</w:t>
            </w:r>
          </w:p>
        </w:tc>
        <w:tc>
          <w:tcPr>
            <w:tcW w:w="1086" w:type="dxa"/>
            <w:vAlign w:val="center"/>
          </w:tcPr>
          <w:p w14:paraId="68C7C4EE"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52DADF7D" w14:textId="77777777" w:rsidR="000F235A" w:rsidRDefault="000F235A" w:rsidP="00767716">
            <w:pPr>
              <w:pStyle w:val="Tabletext"/>
              <w:snapToGrid w:val="0"/>
              <w:spacing w:before="0" w:after="0"/>
              <w:rPr>
                <w:rFonts w:cs="Arial"/>
                <w:sz w:val="20"/>
                <w:szCs w:val="18"/>
                <w:lang w:eastAsia="ja-JP"/>
              </w:rPr>
            </w:pPr>
            <w:r>
              <w:rPr>
                <w:rFonts w:cs="Arial"/>
                <w:sz w:val="20"/>
                <w:szCs w:val="18"/>
                <w:lang w:eastAsia="ja-JP"/>
              </w:rPr>
              <w:t>Not used. Should be zero</w:t>
            </w:r>
            <w:r w:rsidR="00745170">
              <w:rPr>
                <w:rFonts w:cs="Arial"/>
                <w:sz w:val="20"/>
                <w:szCs w:val="18"/>
                <w:lang w:eastAsia="ja-JP"/>
              </w:rPr>
              <w:t>.</w:t>
            </w:r>
          </w:p>
        </w:tc>
      </w:tr>
      <w:tr w:rsidR="000F235A" w14:paraId="0853288D" w14:textId="77777777" w:rsidTr="00745170">
        <w:trPr>
          <w:jc w:val="center"/>
        </w:trPr>
        <w:tc>
          <w:tcPr>
            <w:tcW w:w="2266" w:type="dxa"/>
            <w:vAlign w:val="center"/>
          </w:tcPr>
          <w:p w14:paraId="29ED6F26"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DAC</w:t>
            </w:r>
          </w:p>
        </w:tc>
        <w:tc>
          <w:tcPr>
            <w:tcW w:w="1086" w:type="dxa"/>
            <w:vAlign w:val="center"/>
          </w:tcPr>
          <w:p w14:paraId="14CDD727"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10</w:t>
            </w:r>
          </w:p>
        </w:tc>
        <w:tc>
          <w:tcPr>
            <w:tcW w:w="6497" w:type="dxa"/>
            <w:vAlign w:val="center"/>
          </w:tcPr>
          <w:p w14:paraId="37C3BE8C"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Destination Area Code.</w:t>
            </w:r>
          </w:p>
          <w:p w14:paraId="6B71D05B"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Default: 0</w:t>
            </w:r>
          </w:p>
        </w:tc>
      </w:tr>
      <w:tr w:rsidR="000F235A" w14:paraId="71FF1231" w14:textId="77777777" w:rsidTr="00745170">
        <w:trPr>
          <w:jc w:val="center"/>
        </w:trPr>
        <w:tc>
          <w:tcPr>
            <w:tcW w:w="2266" w:type="dxa"/>
            <w:vAlign w:val="center"/>
          </w:tcPr>
          <w:p w14:paraId="79475581"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FI</w:t>
            </w:r>
          </w:p>
        </w:tc>
        <w:tc>
          <w:tcPr>
            <w:tcW w:w="1086" w:type="dxa"/>
            <w:vAlign w:val="center"/>
          </w:tcPr>
          <w:p w14:paraId="40A81D1D"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6</w:t>
            </w:r>
          </w:p>
        </w:tc>
        <w:tc>
          <w:tcPr>
            <w:tcW w:w="6497" w:type="dxa"/>
            <w:vAlign w:val="center"/>
          </w:tcPr>
          <w:p w14:paraId="0C71C711"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Function Identifier</w:t>
            </w:r>
            <w:r w:rsidR="00745170">
              <w:rPr>
                <w:rFonts w:cs="Arial"/>
                <w:sz w:val="20"/>
                <w:szCs w:val="18"/>
                <w:lang w:eastAsia="ja-JP"/>
              </w:rPr>
              <w:t>.</w:t>
            </w:r>
          </w:p>
          <w:p w14:paraId="03EE8F60"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Default: 0</w:t>
            </w:r>
          </w:p>
        </w:tc>
      </w:tr>
      <w:tr w:rsidR="000F235A" w14:paraId="24B16CB8" w14:textId="77777777" w:rsidTr="00745170">
        <w:trPr>
          <w:jc w:val="center"/>
        </w:trPr>
        <w:tc>
          <w:tcPr>
            <w:tcW w:w="2266" w:type="dxa"/>
            <w:vAlign w:val="center"/>
          </w:tcPr>
          <w:p w14:paraId="6169C41B"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Sub-application ID</w:t>
            </w:r>
          </w:p>
        </w:tc>
        <w:tc>
          <w:tcPr>
            <w:tcW w:w="1086" w:type="dxa"/>
            <w:vAlign w:val="center"/>
          </w:tcPr>
          <w:p w14:paraId="319525A3"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16</w:t>
            </w:r>
          </w:p>
        </w:tc>
        <w:tc>
          <w:tcPr>
            <w:tcW w:w="6497" w:type="dxa"/>
            <w:vAlign w:val="center"/>
          </w:tcPr>
          <w:p w14:paraId="41D1B249"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Default: 1</w:t>
            </w:r>
          </w:p>
        </w:tc>
      </w:tr>
      <w:tr w:rsidR="000F235A" w14:paraId="306F822C" w14:textId="77777777" w:rsidTr="00745170">
        <w:trPr>
          <w:jc w:val="center"/>
        </w:trPr>
        <w:tc>
          <w:tcPr>
            <w:tcW w:w="2266" w:type="dxa"/>
            <w:vAlign w:val="center"/>
          </w:tcPr>
          <w:p w14:paraId="45A48C49" w14:textId="77777777" w:rsidR="000F235A" w:rsidRDefault="000F235A" w:rsidP="00767716">
            <w:pPr>
              <w:pStyle w:val="Tabletext"/>
              <w:snapToGrid w:val="0"/>
              <w:spacing w:before="0" w:after="0"/>
              <w:rPr>
                <w:rFonts w:cs="Arial"/>
                <w:sz w:val="20"/>
                <w:szCs w:val="18"/>
                <w:lang w:eastAsia="ja-JP"/>
              </w:rPr>
            </w:pPr>
            <w:r>
              <w:rPr>
                <w:rFonts w:cs="Arial"/>
                <w:sz w:val="20"/>
                <w:szCs w:val="18"/>
                <w:lang w:eastAsia="ja-JP"/>
              </w:rPr>
              <w:t>Voltage Data</w:t>
            </w:r>
          </w:p>
        </w:tc>
        <w:tc>
          <w:tcPr>
            <w:tcW w:w="1086" w:type="dxa"/>
            <w:vAlign w:val="center"/>
          </w:tcPr>
          <w:p w14:paraId="54A6A442" w14:textId="77777777" w:rsidR="000F235A" w:rsidRDefault="000F235A" w:rsidP="00767716">
            <w:pPr>
              <w:pStyle w:val="Tabletext"/>
              <w:snapToGrid w:val="0"/>
              <w:spacing w:before="0" w:after="0"/>
              <w:jc w:val="center"/>
              <w:rPr>
                <w:rFonts w:cs="Arial"/>
                <w:sz w:val="20"/>
                <w:szCs w:val="18"/>
                <w:lang w:eastAsia="ja-JP"/>
              </w:rPr>
            </w:pPr>
            <w:r>
              <w:rPr>
                <w:rFonts w:cs="Arial"/>
                <w:sz w:val="20"/>
                <w:szCs w:val="18"/>
                <w:lang w:eastAsia="ja-JP"/>
              </w:rPr>
              <w:t>12</w:t>
            </w:r>
          </w:p>
        </w:tc>
        <w:tc>
          <w:tcPr>
            <w:tcW w:w="6497" w:type="dxa"/>
            <w:vAlign w:val="center"/>
          </w:tcPr>
          <w:p w14:paraId="17F86CB8" w14:textId="77777777" w:rsidR="000F235A" w:rsidRDefault="000F235A" w:rsidP="00767716">
            <w:pPr>
              <w:pStyle w:val="Tabletext"/>
              <w:snapToGrid w:val="0"/>
              <w:spacing w:before="0" w:after="0"/>
              <w:rPr>
                <w:rFonts w:cs="Arial"/>
                <w:sz w:val="20"/>
                <w:szCs w:val="18"/>
                <w:lang w:eastAsia="ja-JP"/>
              </w:rPr>
            </w:pPr>
            <w:r>
              <w:rPr>
                <w:rFonts w:cs="Arial"/>
                <w:sz w:val="20"/>
                <w:szCs w:val="18"/>
                <w:lang w:eastAsia="ja-JP"/>
              </w:rPr>
              <w:t>Lantern supply voltage data. Max 409.6V</w:t>
            </w:r>
          </w:p>
        </w:tc>
      </w:tr>
      <w:tr w:rsidR="000F235A" w14:paraId="1ECB02E8" w14:textId="77777777" w:rsidTr="00745170">
        <w:trPr>
          <w:jc w:val="center"/>
        </w:trPr>
        <w:tc>
          <w:tcPr>
            <w:tcW w:w="2266" w:type="dxa"/>
            <w:vAlign w:val="center"/>
          </w:tcPr>
          <w:p w14:paraId="40E195B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Current Data</w:t>
            </w:r>
          </w:p>
        </w:tc>
        <w:tc>
          <w:tcPr>
            <w:tcW w:w="1086" w:type="dxa"/>
            <w:vAlign w:val="center"/>
          </w:tcPr>
          <w:p w14:paraId="2939957A"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10</w:t>
            </w:r>
          </w:p>
        </w:tc>
        <w:tc>
          <w:tcPr>
            <w:tcW w:w="6497" w:type="dxa"/>
            <w:vAlign w:val="center"/>
          </w:tcPr>
          <w:p w14:paraId="212836CC"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Lantern drain current data. Max 102.3A</w:t>
            </w:r>
          </w:p>
        </w:tc>
      </w:tr>
      <w:tr w:rsidR="000F235A" w14:paraId="46AEF267" w14:textId="77777777" w:rsidTr="00745170">
        <w:trPr>
          <w:jc w:val="center"/>
        </w:trPr>
        <w:tc>
          <w:tcPr>
            <w:tcW w:w="2266" w:type="dxa"/>
            <w:vAlign w:val="center"/>
          </w:tcPr>
          <w:p w14:paraId="6D3B4D1A"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Power Supply Type</w:t>
            </w:r>
          </w:p>
        </w:tc>
        <w:tc>
          <w:tcPr>
            <w:tcW w:w="1086" w:type="dxa"/>
            <w:vAlign w:val="center"/>
          </w:tcPr>
          <w:p w14:paraId="1709E1F3"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712DD25C"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AC or DC</w:t>
            </w:r>
            <w:r w:rsidR="00745170">
              <w:rPr>
                <w:rFonts w:cs="Arial"/>
                <w:sz w:val="20"/>
                <w:szCs w:val="18"/>
                <w:lang w:eastAsia="ja-JP"/>
              </w:rPr>
              <w:t>.</w:t>
            </w:r>
          </w:p>
          <w:p w14:paraId="05EBFE46"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AC</w:t>
            </w:r>
          </w:p>
          <w:p w14:paraId="498677CE"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DC</w:t>
            </w:r>
          </w:p>
        </w:tc>
      </w:tr>
      <w:tr w:rsidR="000F235A" w14:paraId="0165A185" w14:textId="77777777" w:rsidTr="00745170">
        <w:trPr>
          <w:jc w:val="center"/>
        </w:trPr>
        <w:tc>
          <w:tcPr>
            <w:tcW w:w="2266" w:type="dxa"/>
            <w:vAlign w:val="center"/>
          </w:tcPr>
          <w:p w14:paraId="409627B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Light Status</w:t>
            </w:r>
          </w:p>
        </w:tc>
        <w:tc>
          <w:tcPr>
            <w:tcW w:w="1086" w:type="dxa"/>
            <w:vAlign w:val="center"/>
          </w:tcPr>
          <w:p w14:paraId="5B7E9090"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217CD289"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Light On or Light Off</w:t>
            </w:r>
            <w:r w:rsidR="00745170">
              <w:rPr>
                <w:rFonts w:cs="Arial"/>
                <w:sz w:val="20"/>
                <w:szCs w:val="18"/>
                <w:lang w:eastAsia="ja-JP"/>
              </w:rPr>
              <w:t>.</w:t>
            </w:r>
          </w:p>
          <w:p w14:paraId="4CA58CAA"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Light Off</w:t>
            </w:r>
          </w:p>
          <w:p w14:paraId="061226C2"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Light On</w:t>
            </w:r>
          </w:p>
        </w:tc>
      </w:tr>
      <w:tr w:rsidR="000F235A" w14:paraId="64A81E17" w14:textId="77777777" w:rsidTr="00745170">
        <w:trPr>
          <w:jc w:val="center"/>
        </w:trPr>
        <w:tc>
          <w:tcPr>
            <w:tcW w:w="2266" w:type="dxa"/>
            <w:vAlign w:val="center"/>
          </w:tcPr>
          <w:p w14:paraId="32F211E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Battery Status</w:t>
            </w:r>
          </w:p>
        </w:tc>
        <w:tc>
          <w:tcPr>
            <w:tcW w:w="1086" w:type="dxa"/>
            <w:vAlign w:val="center"/>
          </w:tcPr>
          <w:p w14:paraId="0BA5B9AB"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6FD07F91"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Good or Low voltage</w:t>
            </w:r>
            <w:r w:rsidR="00745170">
              <w:rPr>
                <w:rFonts w:cs="Arial"/>
                <w:sz w:val="20"/>
                <w:szCs w:val="18"/>
                <w:lang w:eastAsia="ja-JP"/>
              </w:rPr>
              <w:t>.</w:t>
            </w:r>
          </w:p>
          <w:p w14:paraId="2CBAC6D7"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Good</w:t>
            </w:r>
          </w:p>
          <w:p w14:paraId="146AEA3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Low voltage</w:t>
            </w:r>
          </w:p>
        </w:tc>
      </w:tr>
      <w:tr w:rsidR="000F235A" w14:paraId="3EF0F68F" w14:textId="77777777" w:rsidTr="00745170">
        <w:trPr>
          <w:jc w:val="center"/>
        </w:trPr>
        <w:tc>
          <w:tcPr>
            <w:tcW w:w="2266" w:type="dxa"/>
            <w:vAlign w:val="center"/>
          </w:tcPr>
          <w:p w14:paraId="20973797"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Off Position Status</w:t>
            </w:r>
          </w:p>
        </w:tc>
        <w:tc>
          <w:tcPr>
            <w:tcW w:w="1086" w:type="dxa"/>
            <w:vAlign w:val="center"/>
          </w:tcPr>
          <w:p w14:paraId="643C7086"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7DB5A842"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Off position or On position</w:t>
            </w:r>
            <w:r w:rsidR="00745170">
              <w:rPr>
                <w:rFonts w:cs="Arial"/>
                <w:sz w:val="20"/>
                <w:szCs w:val="18"/>
                <w:lang w:eastAsia="ja-JP"/>
              </w:rPr>
              <w:t>.</w:t>
            </w:r>
          </w:p>
          <w:p w14:paraId="3D04D52D"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On position</w:t>
            </w:r>
          </w:p>
          <w:p w14:paraId="7D72FA15"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Off position</w:t>
            </w:r>
          </w:p>
        </w:tc>
      </w:tr>
      <w:tr w:rsidR="000F235A" w14:paraId="69CFA9B9" w14:textId="77777777" w:rsidTr="00745170">
        <w:trPr>
          <w:jc w:val="center"/>
        </w:trPr>
        <w:tc>
          <w:tcPr>
            <w:tcW w:w="2266" w:type="dxa"/>
            <w:vAlign w:val="center"/>
          </w:tcPr>
          <w:p w14:paraId="3D2F9A66"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Spare</w:t>
            </w:r>
          </w:p>
        </w:tc>
        <w:tc>
          <w:tcPr>
            <w:tcW w:w="1086" w:type="dxa"/>
            <w:vAlign w:val="center"/>
          </w:tcPr>
          <w:p w14:paraId="66431BB6"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6</w:t>
            </w:r>
          </w:p>
        </w:tc>
        <w:tc>
          <w:tcPr>
            <w:tcW w:w="6497" w:type="dxa"/>
            <w:vAlign w:val="center"/>
          </w:tcPr>
          <w:p w14:paraId="378AFB1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For future use. Should be zero.</w:t>
            </w:r>
          </w:p>
        </w:tc>
      </w:tr>
      <w:tr w:rsidR="000F235A" w:rsidRPr="002B5EFB" w14:paraId="40B370BD" w14:textId="77777777" w:rsidTr="00661828">
        <w:trPr>
          <w:trHeight w:val="494"/>
          <w:jc w:val="center"/>
        </w:trPr>
        <w:tc>
          <w:tcPr>
            <w:tcW w:w="2266" w:type="dxa"/>
            <w:vAlign w:val="center"/>
          </w:tcPr>
          <w:p w14:paraId="5EAF0E86" w14:textId="77777777" w:rsidR="000F235A" w:rsidRPr="002B5EFB"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b/>
                <w:bCs/>
                <w:sz w:val="20"/>
                <w:szCs w:val="18"/>
                <w:lang w:eastAsia="ja-JP"/>
              </w:rPr>
            </w:pPr>
            <w:r w:rsidRPr="002B5EFB">
              <w:rPr>
                <w:rFonts w:cs="Arial"/>
                <w:b/>
                <w:bCs/>
                <w:sz w:val="20"/>
                <w:szCs w:val="18"/>
                <w:lang w:eastAsia="ja-JP"/>
              </w:rPr>
              <w:t>TOTAL OF BITS.</w:t>
            </w:r>
          </w:p>
        </w:tc>
        <w:tc>
          <w:tcPr>
            <w:tcW w:w="1086" w:type="dxa"/>
            <w:vAlign w:val="center"/>
          </w:tcPr>
          <w:p w14:paraId="7CCD0F3B" w14:textId="77777777" w:rsidR="000F235A" w:rsidRPr="002B5EFB" w:rsidRDefault="000F235A" w:rsidP="00661828">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b/>
                <w:bCs/>
                <w:sz w:val="20"/>
                <w:szCs w:val="18"/>
                <w:lang w:eastAsia="ja-JP"/>
              </w:rPr>
            </w:pPr>
            <w:r w:rsidRPr="002B5EFB">
              <w:rPr>
                <w:rFonts w:cs="Arial"/>
                <w:b/>
                <w:bCs/>
                <w:sz w:val="20"/>
                <w:szCs w:val="18"/>
                <w:lang w:eastAsia="ja-JP"/>
              </w:rPr>
              <w:t>136</w:t>
            </w:r>
          </w:p>
        </w:tc>
        <w:tc>
          <w:tcPr>
            <w:tcW w:w="6497" w:type="dxa"/>
            <w:vAlign w:val="center"/>
          </w:tcPr>
          <w:p w14:paraId="61CE417E" w14:textId="77777777" w:rsidR="000F235A" w:rsidRPr="002B5EFB"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b/>
                <w:sz w:val="20"/>
                <w:szCs w:val="18"/>
                <w:lang w:eastAsia="ja-JP"/>
              </w:rPr>
            </w:pPr>
            <w:r w:rsidRPr="002B5EFB">
              <w:rPr>
                <w:rFonts w:cs="Arial"/>
                <w:b/>
                <w:sz w:val="20"/>
                <w:szCs w:val="18"/>
                <w:lang w:eastAsia="ja-JP"/>
              </w:rPr>
              <w:t>Occupies 1 slot.</w:t>
            </w:r>
          </w:p>
        </w:tc>
      </w:tr>
    </w:tbl>
    <w:p w14:paraId="3EF8E711" w14:textId="77777777" w:rsidR="000F235A" w:rsidRPr="00B36C94" w:rsidRDefault="000F235A" w:rsidP="00767716">
      <w:pPr>
        <w:pStyle w:val="ANNEXtitle"/>
        <w:pageBreakBefore w:val="0"/>
        <w:numPr>
          <w:ilvl w:val="0"/>
          <w:numId w:val="0"/>
        </w:numPr>
        <w:jc w:val="left"/>
      </w:pPr>
    </w:p>
    <w:sectPr w:rsidR="000F235A" w:rsidRPr="00B36C94" w:rsidSect="0099310E">
      <w:headerReference w:type="default" r:id="rId21"/>
      <w:footerReference w:type="default" r:id="rId22"/>
      <w:headerReference w:type="first" r:id="rId23"/>
      <w:pgSz w:w="11906" w:h="16838"/>
      <w:pgMar w:top="1134" w:right="1134"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2563D" w14:textId="77777777" w:rsidR="00197F6B" w:rsidRDefault="00197F6B" w:rsidP="009E1230">
      <w:r>
        <w:separator/>
      </w:r>
    </w:p>
  </w:endnote>
  <w:endnote w:type="continuationSeparator" w:id="0">
    <w:p w14:paraId="4F1914C4" w14:textId="77777777" w:rsidR="00197F6B" w:rsidRDefault="00197F6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4E9D9" w14:textId="77777777" w:rsidR="004B01DC" w:rsidRPr="008136BC" w:rsidRDefault="004B01DC"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03E26">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03E26">
      <w:rPr>
        <w:noProof/>
        <w:lang w:val="en-US"/>
      </w:rPr>
      <w:t>27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09D94" w14:textId="77777777" w:rsidR="00197F6B" w:rsidRDefault="00197F6B" w:rsidP="009E1230">
      <w:r>
        <w:separator/>
      </w:r>
    </w:p>
  </w:footnote>
  <w:footnote w:type="continuationSeparator" w:id="0">
    <w:p w14:paraId="02C28401" w14:textId="77777777" w:rsidR="00197F6B" w:rsidRDefault="00197F6B"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022B5" w14:textId="77777777" w:rsidR="004B01DC" w:rsidRDefault="004B01DC" w:rsidP="0004410E">
    <w:pPr>
      <w:pStyle w:val="Header"/>
      <w:jc w:val="center"/>
      <w:rPr>
        <w:highlight w:val="yellow"/>
      </w:rPr>
    </w:pPr>
    <w:r w:rsidRPr="005125C1">
      <w:t>Recommendation A-126 – t</w:t>
    </w:r>
    <w:r w:rsidRPr="00B81708">
      <w:t>he use of the Automatic Identification Systems (AIS) in Marine Aids to Navigation Services</w:t>
    </w:r>
  </w:p>
  <w:p w14:paraId="42507B9B" w14:textId="77777777" w:rsidR="004B01DC" w:rsidRDefault="004B01DC" w:rsidP="008136BC">
    <w:pPr>
      <w:pBdr>
        <w:bottom w:val="single" w:sz="4" w:space="1" w:color="auto"/>
      </w:pBdr>
      <w:jc w:val="center"/>
    </w:pPr>
    <w:r w:rsidRPr="005125C1">
      <w:rPr>
        <w:rFonts w:cs="Arial"/>
        <w:sz w:val="20"/>
      </w:rPr>
      <w:t>June 2004 – Revised</w:t>
    </w:r>
    <w:r>
      <w:rPr>
        <w:rFonts w:cs="Arial"/>
        <w:sz w:val="20"/>
      </w:rPr>
      <w:t xml:space="preserve"> December 2014</w:t>
    </w:r>
  </w:p>
  <w:p w14:paraId="24A2BAD5" w14:textId="77777777" w:rsidR="004B01DC" w:rsidRDefault="004B01DC"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C88C4" w14:textId="373433AF" w:rsidR="004B01DC" w:rsidRDefault="00603E26" w:rsidP="00603E26">
    <w:pPr>
      <w:pStyle w:val="Header"/>
      <w:jc w:val="right"/>
    </w:pPr>
    <w:r>
      <w:t>ENAV17-11.16</w:t>
    </w:r>
  </w:p>
  <w:p w14:paraId="68AF9744" w14:textId="334AEB9D" w:rsidR="00603E26" w:rsidRDefault="00603E26" w:rsidP="00603E26">
    <w:pPr>
      <w:pStyle w:val="Header"/>
      <w:jc w:val="right"/>
    </w:pPr>
    <w:r>
      <w:t>Formerly ENAV16-14.2.32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862501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4046AD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EBCA60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15:restartNumberingAfterBreak="0">
    <w:nsid w:val="FFFFFF80"/>
    <w:multiLevelType w:val="singleLevel"/>
    <w:tmpl w:val="9F74CB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D2DB5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1883E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001A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15:restartNumberingAfterBreak="0">
    <w:nsid w:val="FFFFFF89"/>
    <w:multiLevelType w:val="singleLevel"/>
    <w:tmpl w:val="B13265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21C71"/>
    <w:multiLevelType w:val="hybridMultilevel"/>
    <w:tmpl w:val="AEFCAD28"/>
    <w:lvl w:ilvl="0" w:tplc="07E88C64">
      <w:start w:val="1"/>
      <w:numFmt w:val="decimal"/>
      <w:lvlText w:val="APPENDIX %1"/>
      <w:lvlJc w:val="left"/>
      <w:pPr>
        <w:ind w:left="72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0B8D6414"/>
    <w:multiLevelType w:val="multilevel"/>
    <w:tmpl w:val="1D548F2C"/>
    <w:lvl w:ilvl="0">
      <w:start w:val="1"/>
      <w:numFmt w:val="decimal"/>
      <w:lvlText w:val="%1"/>
      <w:lvlJc w:val="left"/>
      <w:pPr>
        <w:tabs>
          <w:tab w:val="num" w:pos="567"/>
        </w:tabs>
        <w:ind w:left="567" w:hanging="567"/>
      </w:pPr>
      <w:rPr>
        <w:rFonts w:ascii="Arial Bold" w:hAnsi="Arial Bold" w:cs="Times New Roman" w:hint="default"/>
        <w:b/>
        <w:i w:val="0"/>
        <w:sz w:val="24"/>
      </w:rPr>
    </w:lvl>
    <w:lvl w:ilvl="1">
      <w:start w:val="1"/>
      <w:numFmt w:val="decimal"/>
      <w:lvlText w:val="%1.%2"/>
      <w:lvlJc w:val="left"/>
      <w:pPr>
        <w:tabs>
          <w:tab w:val="num" w:pos="851"/>
        </w:tabs>
        <w:ind w:left="851" w:hanging="851"/>
      </w:pPr>
      <w:rPr>
        <w:rFonts w:ascii="Arial Bold" w:hAnsi="Arial Bold" w:cs="Times New Roman" w:hint="default"/>
        <w:b/>
        <w:i w:val="0"/>
        <w:sz w:val="22"/>
      </w:rPr>
    </w:lvl>
    <w:lvl w:ilvl="2">
      <w:start w:val="1"/>
      <w:numFmt w:val="decimal"/>
      <w:lvlText w:val="%2.%3.%1"/>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19C37E91"/>
    <w:multiLevelType w:val="multilevel"/>
    <w:tmpl w:val="5AEC8E26"/>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267F211D"/>
    <w:multiLevelType w:val="multilevel"/>
    <w:tmpl w:val="08090023"/>
    <w:styleLink w:val="ArticleSection"/>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 w15:restartNumberingAfterBreak="0">
    <w:nsid w:val="2B633F2C"/>
    <w:multiLevelType w:val="multilevel"/>
    <w:tmpl w:val="08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15:restartNumberingAfterBreak="0">
    <w:nsid w:val="2C1600D1"/>
    <w:multiLevelType w:val="hybridMultilevel"/>
    <w:tmpl w:val="1F2E85A4"/>
    <w:lvl w:ilvl="0" w:tplc="A22AAFA4">
      <w:start w:val="1"/>
      <w:numFmt w:val="decimal"/>
      <w:pStyle w:val="IALAListNumber"/>
      <w:lvlText w:val="%1."/>
      <w:lvlJc w:val="left"/>
      <w:pPr>
        <w:tabs>
          <w:tab w:val="num" w:pos="720"/>
        </w:tabs>
        <w:ind w:left="720" w:hanging="360"/>
      </w:pPr>
      <w:rPr>
        <w:rFonts w:cs="Times New Roman"/>
      </w:rPr>
    </w:lvl>
    <w:lvl w:ilvl="1" w:tplc="A6663046">
      <w:start w:val="1"/>
      <w:numFmt w:val="lowerLetter"/>
      <w:lvlText w:val="%2."/>
      <w:lvlJc w:val="left"/>
      <w:pPr>
        <w:tabs>
          <w:tab w:val="num" w:pos="1440"/>
        </w:tabs>
        <w:ind w:left="1440" w:hanging="360"/>
      </w:pPr>
      <w:rPr>
        <w:rFonts w:cs="Times New Roman"/>
      </w:rPr>
    </w:lvl>
    <w:lvl w:ilvl="2" w:tplc="418E364C" w:tentative="1">
      <w:start w:val="1"/>
      <w:numFmt w:val="lowerRoman"/>
      <w:lvlText w:val="%3."/>
      <w:lvlJc w:val="right"/>
      <w:pPr>
        <w:tabs>
          <w:tab w:val="num" w:pos="2160"/>
        </w:tabs>
        <w:ind w:left="2160" w:hanging="180"/>
      </w:pPr>
      <w:rPr>
        <w:rFonts w:cs="Times New Roman"/>
      </w:rPr>
    </w:lvl>
    <w:lvl w:ilvl="3" w:tplc="4A421B02" w:tentative="1">
      <w:start w:val="1"/>
      <w:numFmt w:val="decimal"/>
      <w:lvlText w:val="%4."/>
      <w:lvlJc w:val="left"/>
      <w:pPr>
        <w:tabs>
          <w:tab w:val="num" w:pos="2880"/>
        </w:tabs>
        <w:ind w:left="2880" w:hanging="360"/>
      </w:pPr>
      <w:rPr>
        <w:rFonts w:cs="Times New Roman"/>
      </w:rPr>
    </w:lvl>
    <w:lvl w:ilvl="4" w:tplc="70D410C4" w:tentative="1">
      <w:start w:val="1"/>
      <w:numFmt w:val="lowerLetter"/>
      <w:lvlText w:val="%5."/>
      <w:lvlJc w:val="left"/>
      <w:pPr>
        <w:tabs>
          <w:tab w:val="num" w:pos="3600"/>
        </w:tabs>
        <w:ind w:left="3600" w:hanging="360"/>
      </w:pPr>
      <w:rPr>
        <w:rFonts w:cs="Times New Roman"/>
      </w:rPr>
    </w:lvl>
    <w:lvl w:ilvl="5" w:tplc="7E60853E" w:tentative="1">
      <w:start w:val="1"/>
      <w:numFmt w:val="lowerRoman"/>
      <w:lvlText w:val="%6."/>
      <w:lvlJc w:val="right"/>
      <w:pPr>
        <w:tabs>
          <w:tab w:val="num" w:pos="4320"/>
        </w:tabs>
        <w:ind w:left="4320" w:hanging="180"/>
      </w:pPr>
      <w:rPr>
        <w:rFonts w:cs="Times New Roman"/>
      </w:rPr>
    </w:lvl>
    <w:lvl w:ilvl="6" w:tplc="FA82148E" w:tentative="1">
      <w:start w:val="1"/>
      <w:numFmt w:val="decimal"/>
      <w:lvlText w:val="%7."/>
      <w:lvlJc w:val="left"/>
      <w:pPr>
        <w:tabs>
          <w:tab w:val="num" w:pos="5040"/>
        </w:tabs>
        <w:ind w:left="5040" w:hanging="360"/>
      </w:pPr>
      <w:rPr>
        <w:rFonts w:cs="Times New Roman"/>
      </w:rPr>
    </w:lvl>
    <w:lvl w:ilvl="7" w:tplc="E528BED8" w:tentative="1">
      <w:start w:val="1"/>
      <w:numFmt w:val="lowerLetter"/>
      <w:lvlText w:val="%8."/>
      <w:lvlJc w:val="left"/>
      <w:pPr>
        <w:tabs>
          <w:tab w:val="num" w:pos="5760"/>
        </w:tabs>
        <w:ind w:left="5760" w:hanging="360"/>
      </w:pPr>
      <w:rPr>
        <w:rFonts w:cs="Times New Roman"/>
      </w:rPr>
    </w:lvl>
    <w:lvl w:ilvl="8" w:tplc="145678DC" w:tentative="1">
      <w:start w:val="1"/>
      <w:numFmt w:val="lowerRoman"/>
      <w:lvlText w:val="%9."/>
      <w:lvlJc w:val="right"/>
      <w:pPr>
        <w:tabs>
          <w:tab w:val="num" w:pos="6480"/>
        </w:tabs>
        <w:ind w:left="6480" w:hanging="180"/>
      </w:pPr>
      <w:rPr>
        <w:rFonts w:cs="Times New Roman"/>
      </w:rPr>
    </w:lvl>
  </w:abstractNum>
  <w:abstractNum w:abstractNumId="17" w15:restartNumberingAfterBreak="0">
    <w:nsid w:val="355B1A7F"/>
    <w:multiLevelType w:val="hybridMultilevel"/>
    <w:tmpl w:val="7E4226D8"/>
    <w:lvl w:ilvl="0" w:tplc="BA6E88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6301AE"/>
    <w:multiLevelType w:val="multilevel"/>
    <w:tmpl w:val="D264D8DC"/>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3B32384B"/>
    <w:multiLevelType w:val="hybridMultilevel"/>
    <w:tmpl w:val="BE16E4DC"/>
    <w:lvl w:ilvl="0" w:tplc="B26A1C4A">
      <w:start w:val="1"/>
      <w:numFmt w:val="bullet"/>
      <w:pStyle w:val="IALABullet1"/>
      <w:lvlText w:val=""/>
      <w:lvlJc w:val="left"/>
      <w:pPr>
        <w:tabs>
          <w:tab w:val="num" w:pos="720"/>
        </w:tabs>
        <w:ind w:left="720" w:hanging="360"/>
      </w:pPr>
      <w:rPr>
        <w:rFonts w:ascii="Symbol" w:hAnsi="Symbol" w:hint="default"/>
      </w:rPr>
    </w:lvl>
    <w:lvl w:ilvl="1" w:tplc="C7EA0FB2">
      <w:start w:val="1"/>
      <w:numFmt w:val="bullet"/>
      <w:lvlText w:val="o"/>
      <w:lvlJc w:val="left"/>
      <w:pPr>
        <w:tabs>
          <w:tab w:val="num" w:pos="1440"/>
        </w:tabs>
        <w:ind w:left="1440" w:hanging="360"/>
      </w:pPr>
      <w:rPr>
        <w:rFonts w:ascii="Courier New" w:hAnsi="Courier New" w:hint="default"/>
      </w:rPr>
    </w:lvl>
    <w:lvl w:ilvl="2" w:tplc="63BA66BC" w:tentative="1">
      <w:start w:val="1"/>
      <w:numFmt w:val="bullet"/>
      <w:lvlText w:val=""/>
      <w:lvlJc w:val="left"/>
      <w:pPr>
        <w:tabs>
          <w:tab w:val="num" w:pos="2160"/>
        </w:tabs>
        <w:ind w:left="2160" w:hanging="360"/>
      </w:pPr>
      <w:rPr>
        <w:rFonts w:ascii="Wingdings" w:hAnsi="Wingdings" w:hint="default"/>
      </w:rPr>
    </w:lvl>
    <w:lvl w:ilvl="3" w:tplc="C568CA50" w:tentative="1">
      <w:start w:val="1"/>
      <w:numFmt w:val="bullet"/>
      <w:lvlText w:val=""/>
      <w:lvlJc w:val="left"/>
      <w:pPr>
        <w:tabs>
          <w:tab w:val="num" w:pos="2880"/>
        </w:tabs>
        <w:ind w:left="2880" w:hanging="360"/>
      </w:pPr>
      <w:rPr>
        <w:rFonts w:ascii="Symbol" w:hAnsi="Symbol" w:hint="default"/>
      </w:rPr>
    </w:lvl>
    <w:lvl w:ilvl="4" w:tplc="F2D690E8" w:tentative="1">
      <w:start w:val="1"/>
      <w:numFmt w:val="bullet"/>
      <w:lvlText w:val="o"/>
      <w:lvlJc w:val="left"/>
      <w:pPr>
        <w:tabs>
          <w:tab w:val="num" w:pos="3600"/>
        </w:tabs>
        <w:ind w:left="3600" w:hanging="360"/>
      </w:pPr>
      <w:rPr>
        <w:rFonts w:ascii="Courier New" w:hAnsi="Courier New" w:hint="default"/>
      </w:rPr>
    </w:lvl>
    <w:lvl w:ilvl="5" w:tplc="A3CA0DD8" w:tentative="1">
      <w:start w:val="1"/>
      <w:numFmt w:val="bullet"/>
      <w:lvlText w:val=""/>
      <w:lvlJc w:val="left"/>
      <w:pPr>
        <w:tabs>
          <w:tab w:val="num" w:pos="4320"/>
        </w:tabs>
        <w:ind w:left="4320" w:hanging="360"/>
      </w:pPr>
      <w:rPr>
        <w:rFonts w:ascii="Wingdings" w:hAnsi="Wingdings" w:hint="default"/>
      </w:rPr>
    </w:lvl>
    <w:lvl w:ilvl="6" w:tplc="6212CE62" w:tentative="1">
      <w:start w:val="1"/>
      <w:numFmt w:val="bullet"/>
      <w:lvlText w:val=""/>
      <w:lvlJc w:val="left"/>
      <w:pPr>
        <w:tabs>
          <w:tab w:val="num" w:pos="5040"/>
        </w:tabs>
        <w:ind w:left="5040" w:hanging="360"/>
      </w:pPr>
      <w:rPr>
        <w:rFonts w:ascii="Symbol" w:hAnsi="Symbol" w:hint="default"/>
      </w:rPr>
    </w:lvl>
    <w:lvl w:ilvl="7" w:tplc="3A122A3E" w:tentative="1">
      <w:start w:val="1"/>
      <w:numFmt w:val="bullet"/>
      <w:lvlText w:val="o"/>
      <w:lvlJc w:val="left"/>
      <w:pPr>
        <w:tabs>
          <w:tab w:val="num" w:pos="5760"/>
        </w:tabs>
        <w:ind w:left="5760" w:hanging="360"/>
      </w:pPr>
      <w:rPr>
        <w:rFonts w:ascii="Courier New" w:hAnsi="Courier New" w:hint="default"/>
      </w:rPr>
    </w:lvl>
    <w:lvl w:ilvl="8" w:tplc="148A475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60266FC6"/>
    <w:multiLevelType w:val="multilevel"/>
    <w:tmpl w:val="B39AAFD4"/>
    <w:lvl w:ilvl="0">
      <w:start w:val="1"/>
      <w:numFmt w:val="upperLetter"/>
      <w:pStyle w:val="ANNEXtitle"/>
      <w:suff w:val="space"/>
      <w:lvlText w:val="Annex %1"/>
      <w:lvlJc w:val="left"/>
      <w:rPr>
        <w:rFonts w:cs="Times New Roman"/>
      </w:rPr>
    </w:lvl>
    <w:lvl w:ilvl="1">
      <w:start w:val="1"/>
      <w:numFmt w:val="decimal"/>
      <w:pStyle w:val="ANNEX-heading1"/>
      <w:lvlText w:val="%1.%2"/>
      <w:lvlJc w:val="left"/>
      <w:pPr>
        <w:tabs>
          <w:tab w:val="num" w:pos="680"/>
        </w:tabs>
        <w:ind w:left="680" w:hanging="680"/>
      </w:pPr>
      <w:rPr>
        <w:rFonts w:cs="Times New Roman"/>
      </w:rPr>
    </w:lvl>
    <w:lvl w:ilvl="2">
      <w:start w:val="1"/>
      <w:numFmt w:val="decimal"/>
      <w:pStyle w:val="ANNEX-heading2"/>
      <w:lvlText w:val="%1.%2.%3"/>
      <w:lvlJc w:val="left"/>
      <w:pPr>
        <w:tabs>
          <w:tab w:val="num" w:pos="907"/>
        </w:tabs>
        <w:ind w:left="907" w:hanging="907"/>
      </w:pPr>
      <w:rPr>
        <w:rFonts w:cs="Times New Roman"/>
      </w:rPr>
    </w:lvl>
    <w:lvl w:ilvl="3">
      <w:start w:val="1"/>
      <w:numFmt w:val="decimal"/>
      <w:pStyle w:val="ANNEX-heading3"/>
      <w:lvlText w:val="%1.%2.%3.%4"/>
      <w:lvlJc w:val="left"/>
      <w:pPr>
        <w:tabs>
          <w:tab w:val="num" w:pos="1134"/>
        </w:tabs>
        <w:ind w:left="1134" w:hanging="1134"/>
      </w:pPr>
      <w:rPr>
        <w:rFonts w:cs="Times New Roman"/>
      </w:rPr>
    </w:lvl>
    <w:lvl w:ilvl="4">
      <w:start w:val="1"/>
      <w:numFmt w:val="decimal"/>
      <w:pStyle w:val="ANNEX-heading4"/>
      <w:lvlText w:val="%1.%2.%3.%4.%5"/>
      <w:lvlJc w:val="left"/>
      <w:pPr>
        <w:tabs>
          <w:tab w:val="num" w:pos="1361"/>
        </w:tabs>
        <w:ind w:left="1361" w:hanging="1361"/>
      </w:pPr>
      <w:rPr>
        <w:rFonts w:cs="Times New Roman"/>
      </w:rPr>
    </w:lvl>
    <w:lvl w:ilvl="5">
      <w:start w:val="1"/>
      <w:numFmt w:val="decimal"/>
      <w:pStyle w:val="ANNEX-heading5"/>
      <w:lvlText w:val="%1.%2.%3.%4.%5.%6"/>
      <w:lvlJc w:val="left"/>
      <w:pPr>
        <w:tabs>
          <w:tab w:val="num" w:pos="1588"/>
        </w:tabs>
        <w:ind w:left="1588" w:hanging="1588"/>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6"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15:restartNumberingAfterBreak="0">
    <w:nsid w:val="643514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66120264"/>
    <w:multiLevelType w:val="hybridMultilevel"/>
    <w:tmpl w:val="C90C62C0"/>
    <w:lvl w:ilvl="0" w:tplc="08090001">
      <w:start w:val="1"/>
      <w:numFmt w:val="bullet"/>
      <w:lvlText w:val=""/>
      <w:lvlJc w:val="left"/>
      <w:pPr>
        <w:tabs>
          <w:tab w:val="num" w:pos="927"/>
        </w:tabs>
        <w:ind w:left="927" w:hanging="360"/>
      </w:pPr>
      <w:rPr>
        <w:rFonts w:ascii="Symbol" w:hAnsi="Symbol" w:hint="default"/>
      </w:rPr>
    </w:lvl>
    <w:lvl w:ilvl="1" w:tplc="08090003" w:tentative="1">
      <w:start w:val="1"/>
      <w:numFmt w:val="bullet"/>
      <w:lvlText w:val="o"/>
      <w:lvlJc w:val="left"/>
      <w:pPr>
        <w:tabs>
          <w:tab w:val="num" w:pos="1647"/>
        </w:tabs>
        <w:ind w:left="1647" w:hanging="360"/>
      </w:pPr>
      <w:rPr>
        <w:rFonts w:ascii="Courier New" w:hAnsi="Courier New" w:hint="default"/>
      </w:rPr>
    </w:lvl>
    <w:lvl w:ilvl="2" w:tplc="08090005" w:tentative="1">
      <w:start w:val="1"/>
      <w:numFmt w:val="bullet"/>
      <w:lvlText w:val=""/>
      <w:lvlJc w:val="left"/>
      <w:pPr>
        <w:tabs>
          <w:tab w:val="num" w:pos="2367"/>
        </w:tabs>
        <w:ind w:left="2367" w:hanging="360"/>
      </w:pPr>
      <w:rPr>
        <w:rFonts w:ascii="Wingdings" w:hAnsi="Wingdings" w:hint="default"/>
      </w:rPr>
    </w:lvl>
    <w:lvl w:ilvl="3" w:tplc="08090001" w:tentative="1">
      <w:start w:val="1"/>
      <w:numFmt w:val="bullet"/>
      <w:lvlText w:val=""/>
      <w:lvlJc w:val="left"/>
      <w:pPr>
        <w:tabs>
          <w:tab w:val="num" w:pos="3087"/>
        </w:tabs>
        <w:ind w:left="3087" w:hanging="360"/>
      </w:pPr>
      <w:rPr>
        <w:rFonts w:ascii="Symbol" w:hAnsi="Symbol" w:hint="default"/>
      </w:rPr>
    </w:lvl>
    <w:lvl w:ilvl="4" w:tplc="08090003" w:tentative="1">
      <w:start w:val="1"/>
      <w:numFmt w:val="bullet"/>
      <w:lvlText w:val="o"/>
      <w:lvlJc w:val="left"/>
      <w:pPr>
        <w:tabs>
          <w:tab w:val="num" w:pos="3807"/>
        </w:tabs>
        <w:ind w:left="3807" w:hanging="360"/>
      </w:pPr>
      <w:rPr>
        <w:rFonts w:ascii="Courier New" w:hAnsi="Courier New" w:hint="default"/>
      </w:rPr>
    </w:lvl>
    <w:lvl w:ilvl="5" w:tplc="08090005" w:tentative="1">
      <w:start w:val="1"/>
      <w:numFmt w:val="bullet"/>
      <w:lvlText w:val=""/>
      <w:lvlJc w:val="left"/>
      <w:pPr>
        <w:tabs>
          <w:tab w:val="num" w:pos="4527"/>
        </w:tabs>
        <w:ind w:left="4527" w:hanging="360"/>
      </w:pPr>
      <w:rPr>
        <w:rFonts w:ascii="Wingdings" w:hAnsi="Wingdings" w:hint="default"/>
      </w:rPr>
    </w:lvl>
    <w:lvl w:ilvl="6" w:tplc="08090001" w:tentative="1">
      <w:start w:val="1"/>
      <w:numFmt w:val="bullet"/>
      <w:lvlText w:val=""/>
      <w:lvlJc w:val="left"/>
      <w:pPr>
        <w:tabs>
          <w:tab w:val="num" w:pos="5247"/>
        </w:tabs>
        <w:ind w:left="5247" w:hanging="360"/>
      </w:pPr>
      <w:rPr>
        <w:rFonts w:ascii="Symbol" w:hAnsi="Symbol" w:hint="default"/>
      </w:rPr>
    </w:lvl>
    <w:lvl w:ilvl="7" w:tplc="08090003" w:tentative="1">
      <w:start w:val="1"/>
      <w:numFmt w:val="bullet"/>
      <w:lvlText w:val="o"/>
      <w:lvlJc w:val="left"/>
      <w:pPr>
        <w:tabs>
          <w:tab w:val="num" w:pos="5967"/>
        </w:tabs>
        <w:ind w:left="5967" w:hanging="360"/>
      </w:pPr>
      <w:rPr>
        <w:rFonts w:ascii="Courier New" w:hAnsi="Courier New" w:hint="default"/>
      </w:rPr>
    </w:lvl>
    <w:lvl w:ilvl="8" w:tplc="08090005" w:tentative="1">
      <w:start w:val="1"/>
      <w:numFmt w:val="bullet"/>
      <w:lvlText w:val=""/>
      <w:lvlJc w:val="left"/>
      <w:pPr>
        <w:tabs>
          <w:tab w:val="num" w:pos="6687"/>
        </w:tabs>
        <w:ind w:left="6687" w:hanging="360"/>
      </w:pPr>
      <w:rPr>
        <w:rFonts w:ascii="Wingdings" w:hAnsi="Wingdings" w:hint="default"/>
      </w:rPr>
    </w:lvl>
  </w:abstractNum>
  <w:abstractNum w:abstractNumId="3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C9A1A44"/>
    <w:multiLevelType w:val="hybridMultilevel"/>
    <w:tmpl w:val="41467B8C"/>
    <w:lvl w:ilvl="0" w:tplc="223A911A">
      <w:start w:val="1"/>
      <w:numFmt w:val="decimal"/>
      <w:lvlText w:val="%1."/>
      <w:lvlJc w:val="left"/>
      <w:pPr>
        <w:ind w:left="1494" w:hanging="360"/>
      </w:pPr>
      <w:rPr>
        <w:rFonts w:ascii="Arial" w:eastAsia="Times New Roman" w:hAnsi="Arial" w:cs="Calibri"/>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32" w15:restartNumberingAfterBreak="0">
    <w:nsid w:val="6EC245AB"/>
    <w:multiLevelType w:val="hybridMultilevel"/>
    <w:tmpl w:val="B0B2222A"/>
    <w:lvl w:ilvl="0" w:tplc="FDA086AA">
      <w:start w:val="1"/>
      <w:numFmt w:val="decimal"/>
      <w:pStyle w:val="Appendix"/>
      <w:lvlText w:val="APPENDIX %1"/>
      <w:lvlJc w:val="left"/>
      <w:pPr>
        <w:ind w:left="10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3" w15:restartNumberingAfterBreak="0">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4" w15:restartNumberingAfterBreak="0">
    <w:nsid w:val="7D532E73"/>
    <w:multiLevelType w:val="hybridMultilevel"/>
    <w:tmpl w:val="54B87E50"/>
    <w:lvl w:ilvl="0" w:tplc="3508D63E">
      <w:start w:val="1"/>
      <w:numFmt w:val="bullet"/>
      <w:pStyle w:val="ListBullet2"/>
      <w:lvlText w:val="o"/>
      <w:lvlJc w:val="left"/>
      <w:pPr>
        <w:tabs>
          <w:tab w:val="num" w:pos="643"/>
        </w:tabs>
        <w:ind w:left="643" w:hanging="360"/>
      </w:pPr>
      <w:rPr>
        <w:rFonts w:ascii="Courier New" w:hAnsi="Courier New"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num w:numId="1">
    <w:abstractNumId w:val="9"/>
  </w:num>
  <w:num w:numId="2">
    <w:abstractNumId w:val="8"/>
  </w:num>
  <w:num w:numId="3">
    <w:abstractNumId w:val="3"/>
  </w:num>
  <w:num w:numId="4">
    <w:abstractNumId w:val="7"/>
  </w:num>
  <w:num w:numId="5">
    <w:abstractNumId w:val="6"/>
  </w:num>
  <w:num w:numId="6">
    <w:abstractNumId w:val="5"/>
  </w:num>
  <w:num w:numId="7">
    <w:abstractNumId w:val="4"/>
  </w:num>
  <w:num w:numId="8">
    <w:abstractNumId w:val="2"/>
  </w:num>
  <w:num w:numId="9">
    <w:abstractNumId w:val="1"/>
  </w:num>
  <w:num w:numId="10">
    <w:abstractNumId w:val="0"/>
  </w:num>
  <w:num w:numId="11">
    <w:abstractNumId w:val="9"/>
  </w:num>
  <w:num w:numId="12">
    <w:abstractNumId w:val="8"/>
  </w:num>
  <w:num w:numId="13">
    <w:abstractNumId w:val="3"/>
  </w:num>
  <w:num w:numId="14">
    <w:abstractNumId w:val="7"/>
  </w:num>
  <w:num w:numId="15">
    <w:abstractNumId w:val="6"/>
  </w:num>
  <w:num w:numId="16">
    <w:abstractNumId w:val="5"/>
  </w:num>
  <w:num w:numId="17">
    <w:abstractNumId w:val="4"/>
  </w:num>
  <w:num w:numId="18">
    <w:abstractNumId w:val="2"/>
  </w:num>
  <w:num w:numId="19">
    <w:abstractNumId w:val="1"/>
  </w:num>
  <w:num w:numId="20">
    <w:abstractNumId w:val="0"/>
  </w:num>
  <w:num w:numId="21">
    <w:abstractNumId w:val="10"/>
  </w:num>
  <w:num w:numId="22">
    <w:abstractNumId w:val="33"/>
  </w:num>
  <w:num w:numId="23">
    <w:abstractNumId w:val="31"/>
  </w:num>
  <w:num w:numId="24">
    <w:abstractNumId w:val="19"/>
  </w:num>
  <w:num w:numId="25">
    <w:abstractNumId w:val="16"/>
  </w:num>
  <w:num w:numId="26">
    <w:abstractNumId w:val="34"/>
  </w:num>
  <w:num w:numId="27">
    <w:abstractNumId w:val="25"/>
  </w:num>
  <w:num w:numId="28">
    <w:abstractNumId w:val="26"/>
  </w:num>
  <w:num w:numId="29">
    <w:abstractNumId w:val="22"/>
  </w:num>
  <w:num w:numId="30">
    <w:abstractNumId w:val="11"/>
  </w:num>
  <w:num w:numId="31">
    <w:abstractNumId w:val="30"/>
  </w:num>
  <w:num w:numId="32">
    <w:abstractNumId w:val="10"/>
  </w:num>
  <w:num w:numId="33">
    <w:abstractNumId w:val="18"/>
  </w:num>
  <w:num w:numId="34">
    <w:abstractNumId w:val="14"/>
  </w:num>
  <w:num w:numId="35">
    <w:abstractNumId w:val="23"/>
  </w:num>
  <w:num w:numId="36">
    <w:abstractNumId w:val="20"/>
  </w:num>
  <w:num w:numId="37">
    <w:abstractNumId w:val="27"/>
  </w:num>
  <w:num w:numId="38">
    <w:abstractNumId w:val="12"/>
  </w:num>
  <w:num w:numId="39">
    <w:abstractNumId w:val="21"/>
  </w:num>
  <w:num w:numId="40">
    <w:abstractNumId w:val="8"/>
  </w:num>
  <w:num w:numId="41">
    <w:abstractNumId w:val="3"/>
  </w:num>
  <w:num w:numId="42">
    <w:abstractNumId w:val="13"/>
  </w:num>
  <w:num w:numId="43">
    <w:abstractNumId w:val="24"/>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29"/>
  </w:num>
  <w:num w:numId="49">
    <w:abstractNumId w:val="28"/>
  </w:num>
  <w:num w:numId="50">
    <w:abstractNumId w:val="23"/>
  </w:num>
  <w:num w:numId="51">
    <w:abstractNumId w:val="26"/>
  </w:num>
  <w:num w:numId="52">
    <w:abstractNumId w:val="21"/>
  </w:num>
  <w:num w:numId="53">
    <w:abstractNumId w:val="21"/>
  </w:num>
  <w:num w:numId="54">
    <w:abstractNumId w:val="21"/>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num>
  <w:num w:numId="60">
    <w:abstractNumId w:val="32"/>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708"/>
    <w:rsid w:val="000206C1"/>
    <w:rsid w:val="000208C8"/>
    <w:rsid w:val="000420B4"/>
    <w:rsid w:val="000420D8"/>
    <w:rsid w:val="0004410E"/>
    <w:rsid w:val="000448A8"/>
    <w:rsid w:val="00070873"/>
    <w:rsid w:val="00097497"/>
    <w:rsid w:val="000D7400"/>
    <w:rsid w:val="000F235A"/>
    <w:rsid w:val="000F3B6E"/>
    <w:rsid w:val="000F57D9"/>
    <w:rsid w:val="00103328"/>
    <w:rsid w:val="0012122E"/>
    <w:rsid w:val="00126198"/>
    <w:rsid w:val="00134673"/>
    <w:rsid w:val="00153D97"/>
    <w:rsid w:val="001551AF"/>
    <w:rsid w:val="00184986"/>
    <w:rsid w:val="00186EC7"/>
    <w:rsid w:val="00191A3F"/>
    <w:rsid w:val="00197F6B"/>
    <w:rsid w:val="001B21AF"/>
    <w:rsid w:val="001B2ABE"/>
    <w:rsid w:val="001C2FB8"/>
    <w:rsid w:val="001D3B7C"/>
    <w:rsid w:val="001D7306"/>
    <w:rsid w:val="001E61BC"/>
    <w:rsid w:val="001E7399"/>
    <w:rsid w:val="001F045B"/>
    <w:rsid w:val="00207EE6"/>
    <w:rsid w:val="002468D1"/>
    <w:rsid w:val="00260A2D"/>
    <w:rsid w:val="00263F7F"/>
    <w:rsid w:val="0027676C"/>
    <w:rsid w:val="002917FD"/>
    <w:rsid w:val="002A1EE7"/>
    <w:rsid w:val="002B5EFB"/>
    <w:rsid w:val="002D4569"/>
    <w:rsid w:val="002E7AEB"/>
    <w:rsid w:val="002F1EC5"/>
    <w:rsid w:val="00313A0F"/>
    <w:rsid w:val="003242F2"/>
    <w:rsid w:val="00324512"/>
    <w:rsid w:val="0032752D"/>
    <w:rsid w:val="003405E0"/>
    <w:rsid w:val="00342676"/>
    <w:rsid w:val="00351DF6"/>
    <w:rsid w:val="003574C7"/>
    <w:rsid w:val="00370529"/>
    <w:rsid w:val="00384D2B"/>
    <w:rsid w:val="00387720"/>
    <w:rsid w:val="003908EF"/>
    <w:rsid w:val="00392536"/>
    <w:rsid w:val="00395D68"/>
    <w:rsid w:val="003A4769"/>
    <w:rsid w:val="003B66FE"/>
    <w:rsid w:val="003C25A1"/>
    <w:rsid w:val="003C44EB"/>
    <w:rsid w:val="003D23A1"/>
    <w:rsid w:val="003D67F8"/>
    <w:rsid w:val="003E2801"/>
    <w:rsid w:val="003E31A6"/>
    <w:rsid w:val="003F23D2"/>
    <w:rsid w:val="00402FBD"/>
    <w:rsid w:val="00415978"/>
    <w:rsid w:val="00422E65"/>
    <w:rsid w:val="00430074"/>
    <w:rsid w:val="00432F11"/>
    <w:rsid w:val="0044047B"/>
    <w:rsid w:val="00460028"/>
    <w:rsid w:val="004668B4"/>
    <w:rsid w:val="004740BE"/>
    <w:rsid w:val="00476ECC"/>
    <w:rsid w:val="00495A1C"/>
    <w:rsid w:val="00497F35"/>
    <w:rsid w:val="004B01DC"/>
    <w:rsid w:val="004C2F5C"/>
    <w:rsid w:val="004D2027"/>
    <w:rsid w:val="004D7A79"/>
    <w:rsid w:val="004E4626"/>
    <w:rsid w:val="004E6B58"/>
    <w:rsid w:val="004E72F3"/>
    <w:rsid w:val="004F72F9"/>
    <w:rsid w:val="00503E58"/>
    <w:rsid w:val="005125C1"/>
    <w:rsid w:val="005207B2"/>
    <w:rsid w:val="00560BED"/>
    <w:rsid w:val="00567711"/>
    <w:rsid w:val="005765D7"/>
    <w:rsid w:val="00582569"/>
    <w:rsid w:val="0058422D"/>
    <w:rsid w:val="005906A9"/>
    <w:rsid w:val="00596B9B"/>
    <w:rsid w:val="005A05D8"/>
    <w:rsid w:val="005A79A1"/>
    <w:rsid w:val="005B62CE"/>
    <w:rsid w:val="005C072D"/>
    <w:rsid w:val="005C24F3"/>
    <w:rsid w:val="005C38F1"/>
    <w:rsid w:val="005E4CC9"/>
    <w:rsid w:val="005F188D"/>
    <w:rsid w:val="00603E26"/>
    <w:rsid w:val="006052C5"/>
    <w:rsid w:val="0060693B"/>
    <w:rsid w:val="00637B4C"/>
    <w:rsid w:val="00646C9C"/>
    <w:rsid w:val="00646FDE"/>
    <w:rsid w:val="00651A16"/>
    <w:rsid w:val="006567AF"/>
    <w:rsid w:val="00661828"/>
    <w:rsid w:val="00675FFD"/>
    <w:rsid w:val="00681BC4"/>
    <w:rsid w:val="0068710D"/>
    <w:rsid w:val="0069044B"/>
    <w:rsid w:val="00691B22"/>
    <w:rsid w:val="006A5647"/>
    <w:rsid w:val="006B4424"/>
    <w:rsid w:val="006C7C8C"/>
    <w:rsid w:val="006D02F7"/>
    <w:rsid w:val="006D1C64"/>
    <w:rsid w:val="006E11C3"/>
    <w:rsid w:val="006E3BD2"/>
    <w:rsid w:val="006E3D03"/>
    <w:rsid w:val="007018CA"/>
    <w:rsid w:val="0070589B"/>
    <w:rsid w:val="00706398"/>
    <w:rsid w:val="00711142"/>
    <w:rsid w:val="00714A82"/>
    <w:rsid w:val="0072093C"/>
    <w:rsid w:val="00721DBE"/>
    <w:rsid w:val="00721DFF"/>
    <w:rsid w:val="00726CF1"/>
    <w:rsid w:val="00745170"/>
    <w:rsid w:val="00754DDE"/>
    <w:rsid w:val="007578C8"/>
    <w:rsid w:val="00763F9A"/>
    <w:rsid w:val="00767716"/>
    <w:rsid w:val="00767FC6"/>
    <w:rsid w:val="00796BF5"/>
    <w:rsid w:val="007A25FA"/>
    <w:rsid w:val="007A3203"/>
    <w:rsid w:val="007A5906"/>
    <w:rsid w:val="007B1A8C"/>
    <w:rsid w:val="007B75D3"/>
    <w:rsid w:val="007C47C4"/>
    <w:rsid w:val="007D251F"/>
    <w:rsid w:val="007E43BC"/>
    <w:rsid w:val="00800D78"/>
    <w:rsid w:val="008136BC"/>
    <w:rsid w:val="00821CE7"/>
    <w:rsid w:val="00826E10"/>
    <w:rsid w:val="00836F3F"/>
    <w:rsid w:val="00852B23"/>
    <w:rsid w:val="00857962"/>
    <w:rsid w:val="008931CC"/>
    <w:rsid w:val="008A48FE"/>
    <w:rsid w:val="008B3C4F"/>
    <w:rsid w:val="008B3CBD"/>
    <w:rsid w:val="008B4E41"/>
    <w:rsid w:val="008C3939"/>
    <w:rsid w:val="008D36F5"/>
    <w:rsid w:val="0091127B"/>
    <w:rsid w:val="0091705D"/>
    <w:rsid w:val="00921872"/>
    <w:rsid w:val="00922C15"/>
    <w:rsid w:val="009237B0"/>
    <w:rsid w:val="009345EA"/>
    <w:rsid w:val="00943E86"/>
    <w:rsid w:val="009504E2"/>
    <w:rsid w:val="00956293"/>
    <w:rsid w:val="00966594"/>
    <w:rsid w:val="009665A1"/>
    <w:rsid w:val="00972F9C"/>
    <w:rsid w:val="00984462"/>
    <w:rsid w:val="00985597"/>
    <w:rsid w:val="00986871"/>
    <w:rsid w:val="009921A1"/>
    <w:rsid w:val="009928CF"/>
    <w:rsid w:val="0099310E"/>
    <w:rsid w:val="009969E5"/>
    <w:rsid w:val="009B30D7"/>
    <w:rsid w:val="009B7794"/>
    <w:rsid w:val="009C089A"/>
    <w:rsid w:val="009C22FA"/>
    <w:rsid w:val="009C3998"/>
    <w:rsid w:val="009D7A94"/>
    <w:rsid w:val="009E1230"/>
    <w:rsid w:val="009E3E45"/>
    <w:rsid w:val="009F54DF"/>
    <w:rsid w:val="009F55FD"/>
    <w:rsid w:val="00A06D11"/>
    <w:rsid w:val="00A06DC0"/>
    <w:rsid w:val="00A13CBA"/>
    <w:rsid w:val="00A16218"/>
    <w:rsid w:val="00A27A7A"/>
    <w:rsid w:val="00A3352D"/>
    <w:rsid w:val="00A42672"/>
    <w:rsid w:val="00A6234F"/>
    <w:rsid w:val="00A62810"/>
    <w:rsid w:val="00A63A7F"/>
    <w:rsid w:val="00A63E9C"/>
    <w:rsid w:val="00A6746F"/>
    <w:rsid w:val="00A709C7"/>
    <w:rsid w:val="00A750CA"/>
    <w:rsid w:val="00A94592"/>
    <w:rsid w:val="00A97401"/>
    <w:rsid w:val="00AA2A80"/>
    <w:rsid w:val="00AA3614"/>
    <w:rsid w:val="00AB2FA0"/>
    <w:rsid w:val="00AB5265"/>
    <w:rsid w:val="00AB5CAB"/>
    <w:rsid w:val="00AC2C6D"/>
    <w:rsid w:val="00AC4EAC"/>
    <w:rsid w:val="00AE3102"/>
    <w:rsid w:val="00AE5700"/>
    <w:rsid w:val="00AF615B"/>
    <w:rsid w:val="00AF72B0"/>
    <w:rsid w:val="00B04E05"/>
    <w:rsid w:val="00B0744F"/>
    <w:rsid w:val="00B122F4"/>
    <w:rsid w:val="00B12592"/>
    <w:rsid w:val="00B14342"/>
    <w:rsid w:val="00B30B7D"/>
    <w:rsid w:val="00B36C94"/>
    <w:rsid w:val="00B43C65"/>
    <w:rsid w:val="00B52654"/>
    <w:rsid w:val="00B62E42"/>
    <w:rsid w:val="00B63B46"/>
    <w:rsid w:val="00B67FA6"/>
    <w:rsid w:val="00B70C4C"/>
    <w:rsid w:val="00B76755"/>
    <w:rsid w:val="00B81708"/>
    <w:rsid w:val="00B81A0B"/>
    <w:rsid w:val="00B824D2"/>
    <w:rsid w:val="00B91264"/>
    <w:rsid w:val="00B91AFB"/>
    <w:rsid w:val="00BA2583"/>
    <w:rsid w:val="00BA3D11"/>
    <w:rsid w:val="00BA4A35"/>
    <w:rsid w:val="00BA5022"/>
    <w:rsid w:val="00BD2851"/>
    <w:rsid w:val="00BF2CE8"/>
    <w:rsid w:val="00BF59FB"/>
    <w:rsid w:val="00C039B6"/>
    <w:rsid w:val="00C11F12"/>
    <w:rsid w:val="00C222E6"/>
    <w:rsid w:val="00C23159"/>
    <w:rsid w:val="00C23D44"/>
    <w:rsid w:val="00C27D24"/>
    <w:rsid w:val="00C30B1E"/>
    <w:rsid w:val="00C43B94"/>
    <w:rsid w:val="00C528B9"/>
    <w:rsid w:val="00C531DA"/>
    <w:rsid w:val="00C54034"/>
    <w:rsid w:val="00C820E9"/>
    <w:rsid w:val="00C84F10"/>
    <w:rsid w:val="00C86715"/>
    <w:rsid w:val="00C8750E"/>
    <w:rsid w:val="00C97FD2"/>
    <w:rsid w:val="00CA193B"/>
    <w:rsid w:val="00CB4864"/>
    <w:rsid w:val="00CC24ED"/>
    <w:rsid w:val="00CC4B2D"/>
    <w:rsid w:val="00CC67CF"/>
    <w:rsid w:val="00CD235F"/>
    <w:rsid w:val="00CD295C"/>
    <w:rsid w:val="00CD467A"/>
    <w:rsid w:val="00CD7575"/>
    <w:rsid w:val="00D03C32"/>
    <w:rsid w:val="00D05833"/>
    <w:rsid w:val="00D128D4"/>
    <w:rsid w:val="00D1513C"/>
    <w:rsid w:val="00D20BC3"/>
    <w:rsid w:val="00D30727"/>
    <w:rsid w:val="00D43B88"/>
    <w:rsid w:val="00D450F9"/>
    <w:rsid w:val="00D52150"/>
    <w:rsid w:val="00D5351E"/>
    <w:rsid w:val="00D57C6E"/>
    <w:rsid w:val="00D847AD"/>
    <w:rsid w:val="00DB3F93"/>
    <w:rsid w:val="00DB585F"/>
    <w:rsid w:val="00DB6664"/>
    <w:rsid w:val="00DC5916"/>
    <w:rsid w:val="00DD168D"/>
    <w:rsid w:val="00DD3681"/>
    <w:rsid w:val="00DD593E"/>
    <w:rsid w:val="00DE1DC4"/>
    <w:rsid w:val="00DF19D5"/>
    <w:rsid w:val="00DF6EB4"/>
    <w:rsid w:val="00E0483F"/>
    <w:rsid w:val="00E1534B"/>
    <w:rsid w:val="00E22226"/>
    <w:rsid w:val="00E263BA"/>
    <w:rsid w:val="00E43798"/>
    <w:rsid w:val="00E50B08"/>
    <w:rsid w:val="00E63F9E"/>
    <w:rsid w:val="00E6425F"/>
    <w:rsid w:val="00E70D67"/>
    <w:rsid w:val="00E711D8"/>
    <w:rsid w:val="00E97321"/>
    <w:rsid w:val="00EA6474"/>
    <w:rsid w:val="00EB3905"/>
    <w:rsid w:val="00EC597E"/>
    <w:rsid w:val="00EE340C"/>
    <w:rsid w:val="00EE3BAA"/>
    <w:rsid w:val="00F30F66"/>
    <w:rsid w:val="00F46430"/>
    <w:rsid w:val="00F53DB6"/>
    <w:rsid w:val="00F555D9"/>
    <w:rsid w:val="00F71E0B"/>
    <w:rsid w:val="00F736F4"/>
    <w:rsid w:val="00F9544D"/>
    <w:rsid w:val="00FA105D"/>
    <w:rsid w:val="00FB17D7"/>
    <w:rsid w:val="00FB4F43"/>
    <w:rsid w:val="00FC3BBD"/>
    <w:rsid w:val="00FE293B"/>
    <w:rsid w:val="00FF2015"/>
    <w:rsid w:val="00FF63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4882D055"/>
  <w15:docId w15:val="{8415F42E-10EF-4FAB-922B-909A384B1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lsdException w:name="heading 6" w:locked="1" w:uiPriority="9"/>
    <w:lsdException w:name="heading 7" w:locked="1" w:semiHidden="1" w:uiPriority="9" w:unhideWhenUsed="1"/>
    <w:lsdException w:name="heading 8" w:locked="1" w:semiHidden="1" w:uiPriority="9" w:unhideWhenUsed="1"/>
    <w:lsdException w:name="heading 9" w:locked="1" w:semiHidden="1" w:uiPriority="9" w:unhideWhenUsed="1"/>
    <w:lsdException w:name="index 1" w:locked="1" w:semiHidden="1" w:uiPriority="99" w:unhideWhenUsed="1"/>
    <w:lsdException w:name="index 2" w:locked="1" w:semiHidden="1" w:uiPriority="99" w:unhideWhenUsed="1"/>
    <w:lsdException w:name="index 3" w:locked="1" w:semiHidden="1" w:uiPriority="99" w:unhideWhenUsed="1"/>
    <w:lsdException w:name="index 4" w:locked="1" w:semiHidden="1" w:uiPriority="99" w:unhideWhenUsed="1"/>
    <w:lsdException w:name="index 5" w:locked="1" w:semiHidden="1" w:uiPriority="99" w:unhideWhenUsed="1"/>
    <w:lsdException w:name="index 6" w:locked="1" w:semiHidden="1" w:uiPriority="99" w:unhideWhenUsed="1"/>
    <w:lsdException w:name="index 7" w:locked="1" w:semiHidden="1" w:uiPriority="99"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iPriority="99"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locked="1" w:semiHidden="1" w:uiPriority="99" w:unhideWhenUsed="1"/>
    <w:lsdException w:name="caption" w:locked="1" w:semiHidden="1" w:uiPriority="35" w:unhideWhenUsed="1"/>
    <w:lsdException w:name="table of figures" w:locked="1" w:semiHidden="1" w:uiPriority="99" w:unhideWhenUsed="1"/>
    <w:lsdException w:name="envelope address" w:locked="1" w:semiHidden="1" w:uiPriority="99" w:unhideWhenUsed="1"/>
    <w:lsdException w:name="envelope return" w:locked="1" w:semiHidden="1" w:uiPriority="99" w:unhideWhenUsed="1"/>
    <w:lsdException w:name="footnote reference" w:semiHidden="1" w:unhideWhenUsed="1"/>
    <w:lsdException w:name="annotation reference" w:locked="1" w:semiHidden="1" w:uiPriority="99" w:unhideWhenUsed="1"/>
    <w:lsdException w:name="line number" w:locked="1"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99" w:unhideWhenUsed="1"/>
    <w:lsdException w:name="List Bullet" w:semiHidden="1" w:unhideWhenUsed="1"/>
    <w:lsdException w:name="List 2" w:locked="1" w:semiHidden="1" w:uiPriority="99" w:unhideWhenUsed="1"/>
    <w:lsdException w:name="List 3" w:locked="1" w:semiHidden="1" w:uiPriority="99" w:unhideWhenUsed="1"/>
    <w:lsdException w:name="List 4" w:locked="1" w:semiHidden="1" w:uiPriority="99" w:unhideWhenUsed="1"/>
    <w:lsdException w:name="List 5" w:locked="1" w:semiHidden="1" w:uiPriority="99" w:unhideWhenUsed="1"/>
    <w:lsdException w:name="List Bullet 2" w:locked="1" w:semiHidden="1" w:uiPriority="99" w:unhideWhenUsed="1"/>
    <w:lsdException w:name="List Bullet 3" w:locked="1" w:semiHidden="1" w:uiPriority="99" w:unhideWhenUsed="1"/>
    <w:lsdException w:name="List Bullet 4" w:locked="1" w:semiHidden="1" w:uiPriority="99" w:unhideWhenUsed="1"/>
    <w:lsdException w:name="List Bullet 5" w:locked="1" w:semiHidden="1" w:uiPriority="99" w:unhideWhenUsed="1"/>
    <w:lsdException w:name="List Number 2" w:semiHidden="1" w:unhideWhenUsed="1"/>
    <w:lsdException w:name="List Number 3" w:locked="1" w:semiHidden="1" w:uiPriority="99" w:unhideWhenUsed="1"/>
    <w:lsdException w:name="List Number 4" w:locked="1" w:semiHidden="1" w:uiPriority="99" w:unhideWhenUsed="1"/>
    <w:lsdException w:name="List Number 5" w:locked="1" w:semiHidden="1" w:uiPriority="99" w:unhideWhenUsed="1"/>
    <w:lsdException w:name="Title" w:locked="1" w:uiPriority="10" w:qFormat="1"/>
    <w:lsdException w:name="Closing" w:locked="1" w:semiHidden="1" w:uiPriority="99" w:unhideWhenUsed="1"/>
    <w:lsdException w:name="Signature" w:locked="1" w:semiHidden="1" w:uiPriority="99" w:unhideWhenUsed="1"/>
    <w:lsdException w:name="Default Paragraph Font" w:locked="1" w:semiHidden="1" w:uiPriority="1" w:unhideWhenUsed="1"/>
    <w:lsdException w:name="Body Text" w:locked="1" w:semiHidden="1" w:unhideWhenUsed="1" w:qFormat="1"/>
    <w:lsdException w:name="Body Text Indent" w:semiHidden="1" w:unhideWhenUsed="1"/>
    <w:lsdException w:name="List Continue" w:locked="1" w:semiHidden="1" w:uiPriority="99" w:unhideWhenUsed="1"/>
    <w:lsdException w:name="List Continue 2" w:locked="1" w:semiHidden="1" w:uiPriority="99" w:unhideWhenUsed="1"/>
    <w:lsdException w:name="List Continue 3" w:locked="1" w:semiHidden="1" w:uiPriority="99" w:unhideWhenUsed="1"/>
    <w:lsdException w:name="List Continue 4" w:locked="1" w:semiHidden="1" w:uiPriority="99" w:unhideWhenUsed="1"/>
    <w:lsdException w:name="List Continue 5" w:locked="1" w:semiHidden="1" w:uiPriority="99" w:unhideWhenUsed="1"/>
    <w:lsdException w:name="Message Header" w:locked="1" w:semiHidden="1" w:uiPriority="99" w:unhideWhenUsed="1"/>
    <w:lsdException w:name="Subtitle" w:locked="1" w:uiPriority="11" w:qFormat="1"/>
    <w:lsdException w:name="Salutation" w:locked="1" w:semiHidden="1" w:uiPriority="99" w:unhideWhenUsed="1"/>
    <w:lsdException w:name="Date" w:locked="1" w:semiHidden="1" w:uiPriority="99" w:unhideWhenUsed="1"/>
    <w:lsdException w:name="Body Text First Indent" w:locked="1" w:semiHidden="1" w:uiPriority="99" w:unhideWhenUsed="1"/>
    <w:lsdException w:name="Body Text First Indent 2" w:locked="1" w:semiHidden="1" w:uiPriority="99" w:unhideWhenUsed="1"/>
    <w:lsdException w:name="Note Heading" w:locked="1" w:semiHidden="1" w:uiPriority="99" w:unhideWhenUsed="1"/>
    <w:lsdException w:name="Body Text 2" w:locked="1" w:semiHidden="1" w:uiPriority="99" w:unhideWhenUsed="1"/>
    <w:lsdException w:name="Body Text 3" w:locked="1" w:semiHidden="1" w:uiPriority="99" w:unhideWhenUsed="1"/>
    <w:lsdException w:name="Body Text Indent 2" w:semiHidden="1" w:unhideWhenUsed="1"/>
    <w:lsdException w:name="Body Text Indent 3" w:locked="1" w:semiHidden="1" w:uiPriority="99" w:unhideWhenUsed="1"/>
    <w:lsdException w:name="Block Text" w:locked="1" w:semiHidden="1" w:uiPriority="99" w:unhideWhenUsed="1"/>
    <w:lsdException w:name="Hyperlink" w:locked="1" w:semiHidden="1" w:uiPriority="99" w:unhideWhenUsed="1"/>
    <w:lsdException w:name="FollowedHyperlink" w:locked="1" w:semiHidden="1" w:uiPriority="99" w:unhideWhenUsed="1"/>
    <w:lsdException w:name="Strong" w:locked="1" w:uiPriority="22"/>
    <w:lsdException w:name="Emphasis" w:locked="1" w:uiPriority="20"/>
    <w:lsdException w:name="Document Map" w:locked="1" w:semiHidden="1" w:uiPriority="99" w:unhideWhenUsed="1"/>
    <w:lsdException w:name="Plain Text" w:locked="1" w:semiHidden="1" w:uiPriority="99" w:unhideWhenUsed="1"/>
    <w:lsdException w:name="E-mail Signature" w:locked="1" w:semiHidden="1" w:uiPriority="99" w:unhideWhenUsed="1"/>
    <w:lsdException w:name="HTML Top of Form" w:semiHidden="1" w:unhideWhenUsed="1"/>
    <w:lsdException w:name="HTML Bottom of Form" w:semiHidden="1" w:unhideWhenUsed="1"/>
    <w:lsdException w:name="Normal (Web)" w:locked="1" w:semiHidden="1" w:uiPriority="99" w:unhideWhenUsed="1"/>
    <w:lsdException w:name="HTML Acronym" w:locked="1" w:semiHidden="1" w:uiPriority="99" w:unhideWhenUsed="1"/>
    <w:lsdException w:name="HTML Address"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Preformatted" w:locked="1" w:semiHidden="1" w:uiPriority="99"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CE8"/>
    <w:rPr>
      <w:rFonts w:ascii="Arial" w:hAnsi="Arial" w:cs="Calibri"/>
      <w:sz w:val="22"/>
      <w:szCs w:val="22"/>
    </w:rPr>
  </w:style>
  <w:style w:type="paragraph" w:styleId="Heading1">
    <w:name w:val="heading 1"/>
    <w:basedOn w:val="Normal"/>
    <w:next w:val="BodyText"/>
    <w:link w:val="Heading1Char"/>
    <w:uiPriority w:val="99"/>
    <w:qFormat/>
    <w:rsid w:val="00FE293B"/>
    <w:pPr>
      <w:keepNext/>
      <w:numPr>
        <w:numId w:val="38"/>
      </w:numPr>
      <w:spacing w:before="240" w:after="240"/>
      <w:outlineLvl w:val="0"/>
    </w:pPr>
    <w:rPr>
      <w:b/>
      <w:caps/>
      <w:kern w:val="28"/>
      <w:sz w:val="24"/>
      <w:lang w:eastAsia="de-DE"/>
    </w:rPr>
  </w:style>
  <w:style w:type="paragraph" w:styleId="Heading2">
    <w:name w:val="heading 2"/>
    <w:basedOn w:val="Heading1"/>
    <w:next w:val="BodyText"/>
    <w:link w:val="Heading2Char"/>
    <w:uiPriority w:val="99"/>
    <w:qFormat/>
    <w:rsid w:val="00FE293B"/>
    <w:pPr>
      <w:numPr>
        <w:ilvl w:val="1"/>
      </w:numPr>
      <w:tabs>
        <w:tab w:val="left" w:pos="851"/>
        <w:tab w:val="num" w:pos="1440"/>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FE293B"/>
    <w:pPr>
      <w:keepNext/>
      <w:numPr>
        <w:ilvl w:val="2"/>
        <w:numId w:val="38"/>
      </w:numPr>
      <w:spacing w:before="120" w:after="120"/>
      <w:outlineLvl w:val="2"/>
    </w:pPr>
    <w:rPr>
      <w:szCs w:val="20"/>
      <w:lang w:eastAsia="de-DE"/>
    </w:rPr>
  </w:style>
  <w:style w:type="paragraph" w:styleId="Heading4">
    <w:name w:val="heading 4"/>
    <w:basedOn w:val="Normal"/>
    <w:next w:val="BodyTextIndent"/>
    <w:link w:val="Heading4Char"/>
    <w:uiPriority w:val="99"/>
    <w:qFormat/>
    <w:rsid w:val="00FE293B"/>
    <w:pPr>
      <w:keepNext/>
      <w:numPr>
        <w:ilvl w:val="3"/>
        <w:numId w:val="38"/>
      </w:numPr>
      <w:spacing w:before="120" w:after="120"/>
      <w:outlineLvl w:val="3"/>
    </w:pPr>
    <w:rPr>
      <w:szCs w:val="20"/>
      <w:lang w:val="en-US" w:eastAsia="de-DE"/>
    </w:rPr>
  </w:style>
  <w:style w:type="paragraph" w:styleId="Heading5">
    <w:name w:val="heading 5"/>
    <w:basedOn w:val="Normal"/>
    <w:next w:val="Normal"/>
    <w:link w:val="Heading5Char"/>
    <w:uiPriority w:val="99"/>
    <w:rsid w:val="00FE293B"/>
    <w:pPr>
      <w:numPr>
        <w:ilvl w:val="4"/>
        <w:numId w:val="38"/>
      </w:numPr>
      <w:spacing w:before="240" w:after="120"/>
      <w:outlineLvl w:val="4"/>
    </w:pPr>
    <w:rPr>
      <w:rFonts w:cs="Times New Roman"/>
      <w:szCs w:val="20"/>
      <w:lang w:val="de-DE" w:eastAsia="de-DE"/>
    </w:rPr>
  </w:style>
  <w:style w:type="paragraph" w:styleId="Heading6">
    <w:name w:val="heading 6"/>
    <w:basedOn w:val="Normal"/>
    <w:next w:val="BodyTextIndent2"/>
    <w:link w:val="Heading6Char"/>
    <w:uiPriority w:val="99"/>
    <w:rsid w:val="00FE293B"/>
    <w:pPr>
      <w:numPr>
        <w:ilvl w:val="5"/>
        <w:numId w:val="38"/>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FE293B"/>
    <w:pPr>
      <w:numPr>
        <w:ilvl w:val="6"/>
        <w:numId w:val="38"/>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FE293B"/>
    <w:pPr>
      <w:numPr>
        <w:ilvl w:val="7"/>
        <w:numId w:val="38"/>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FE293B"/>
    <w:pPr>
      <w:numPr>
        <w:ilvl w:val="8"/>
        <w:numId w:val="38"/>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E293B"/>
    <w:rPr>
      <w:rFonts w:ascii="Arial" w:hAnsi="Arial" w:cs="Calibri"/>
      <w:b/>
      <w:caps/>
      <w:kern w:val="28"/>
      <w:sz w:val="24"/>
      <w:lang w:val="en-GB" w:eastAsia="de-DE"/>
    </w:rPr>
  </w:style>
  <w:style w:type="character" w:customStyle="1" w:styleId="Heading2Char">
    <w:name w:val="Heading 2 Char"/>
    <w:link w:val="Heading2"/>
    <w:uiPriority w:val="99"/>
    <w:locked/>
    <w:rsid w:val="00FE293B"/>
    <w:rPr>
      <w:rFonts w:ascii="Arial" w:eastAsia="MS Mincho" w:hAnsi="Arial"/>
      <w:b/>
      <w:kern w:val="28"/>
      <w:szCs w:val="20"/>
      <w:lang w:val="en-GB" w:eastAsia="de-DE"/>
    </w:rPr>
  </w:style>
  <w:style w:type="character" w:customStyle="1" w:styleId="Heading3Char">
    <w:name w:val="Heading 3 Char"/>
    <w:link w:val="Heading3"/>
    <w:uiPriority w:val="99"/>
    <w:locked/>
    <w:rsid w:val="00FE293B"/>
    <w:rPr>
      <w:rFonts w:ascii="Arial" w:hAnsi="Arial" w:cs="Calibri"/>
      <w:szCs w:val="20"/>
      <w:lang w:val="en-GB" w:eastAsia="de-DE"/>
    </w:rPr>
  </w:style>
  <w:style w:type="character" w:customStyle="1" w:styleId="Heading4Char">
    <w:name w:val="Heading 4 Char"/>
    <w:link w:val="Heading4"/>
    <w:uiPriority w:val="99"/>
    <w:locked/>
    <w:rsid w:val="00FE293B"/>
    <w:rPr>
      <w:rFonts w:ascii="Arial" w:hAnsi="Arial" w:cs="Calibri"/>
      <w:szCs w:val="20"/>
      <w:lang w:eastAsia="de-DE"/>
    </w:rPr>
  </w:style>
  <w:style w:type="character" w:customStyle="1" w:styleId="Heading5Char">
    <w:name w:val="Heading 5 Char"/>
    <w:link w:val="Heading5"/>
    <w:uiPriority w:val="99"/>
    <w:locked/>
    <w:rsid w:val="00FE293B"/>
    <w:rPr>
      <w:rFonts w:ascii="Arial" w:hAnsi="Arial"/>
      <w:szCs w:val="20"/>
      <w:lang w:val="de-DE" w:eastAsia="de-DE"/>
    </w:rPr>
  </w:style>
  <w:style w:type="character" w:customStyle="1" w:styleId="Heading6Char">
    <w:name w:val="Heading 6 Char"/>
    <w:link w:val="Heading6"/>
    <w:uiPriority w:val="99"/>
    <w:locked/>
    <w:rsid w:val="00FE293B"/>
    <w:rPr>
      <w:rFonts w:ascii="Arial" w:hAnsi="Arial" w:cs="Calibri"/>
      <w:szCs w:val="20"/>
      <w:lang w:val="de-DE" w:eastAsia="de-DE"/>
    </w:rPr>
  </w:style>
  <w:style w:type="character" w:customStyle="1" w:styleId="Heading7Char">
    <w:name w:val="Heading 7 Char"/>
    <w:link w:val="Heading7"/>
    <w:uiPriority w:val="99"/>
    <w:locked/>
    <w:rsid w:val="00FE293B"/>
    <w:rPr>
      <w:rFonts w:ascii="Arial" w:hAnsi="Arial" w:cs="Calibri"/>
      <w:szCs w:val="20"/>
      <w:lang w:val="de-DE" w:eastAsia="de-DE"/>
    </w:rPr>
  </w:style>
  <w:style w:type="character" w:customStyle="1" w:styleId="Heading8Char">
    <w:name w:val="Heading 8 Char"/>
    <w:link w:val="Heading8"/>
    <w:uiPriority w:val="99"/>
    <w:locked/>
    <w:rsid w:val="00FE293B"/>
    <w:rPr>
      <w:rFonts w:ascii="Arial" w:hAnsi="Arial" w:cs="Calibri"/>
      <w:szCs w:val="20"/>
      <w:lang w:val="de-DE" w:eastAsia="de-DE"/>
    </w:rPr>
  </w:style>
  <w:style w:type="character" w:customStyle="1" w:styleId="Heading9Char">
    <w:name w:val="Heading 9 Char"/>
    <w:link w:val="Heading9"/>
    <w:uiPriority w:val="99"/>
    <w:locked/>
    <w:rsid w:val="00FE293B"/>
    <w:rPr>
      <w:rFonts w:ascii="Arial" w:hAnsi="Arial" w:cs="Calibri"/>
      <w:szCs w:val="20"/>
      <w:lang w:val="de-DE" w:eastAsia="de-DE"/>
    </w:rPr>
  </w:style>
  <w:style w:type="paragraph" w:styleId="BodyText">
    <w:name w:val="Body Text"/>
    <w:basedOn w:val="Normal"/>
    <w:link w:val="BodyTextChar"/>
    <w:qFormat/>
    <w:rsid w:val="00836F3F"/>
    <w:pPr>
      <w:spacing w:after="120"/>
      <w:jc w:val="both"/>
    </w:pPr>
    <w:rPr>
      <w:rFonts w:eastAsia="Calibri"/>
    </w:rPr>
  </w:style>
  <w:style w:type="character" w:customStyle="1" w:styleId="BodyTextChar">
    <w:name w:val="Body Text Char"/>
    <w:link w:val="BodyText"/>
    <w:locked/>
    <w:rsid w:val="00836F3F"/>
    <w:rPr>
      <w:rFonts w:ascii="Arial" w:eastAsia="Calibri" w:hAnsi="Arial" w:cs="Calibri"/>
      <w:sz w:val="22"/>
      <w:szCs w:val="22"/>
    </w:rPr>
  </w:style>
  <w:style w:type="paragraph" w:styleId="FootnoteText">
    <w:name w:val="footnote text"/>
    <w:basedOn w:val="Normal"/>
    <w:link w:val="FootnoteTextChar"/>
    <w:uiPriority w:val="99"/>
    <w:semiHidden/>
    <w:rsid w:val="00FE293B"/>
    <w:rPr>
      <w:sz w:val="20"/>
      <w:szCs w:val="20"/>
    </w:rPr>
  </w:style>
  <w:style w:type="character" w:customStyle="1" w:styleId="FootnoteTextChar">
    <w:name w:val="Footnote Text Char"/>
    <w:link w:val="FootnoteText"/>
    <w:uiPriority w:val="99"/>
    <w:semiHidden/>
    <w:locked/>
    <w:rsid w:val="00FE293B"/>
    <w:rPr>
      <w:rFonts w:ascii="Arial" w:eastAsia="Times New Roman" w:hAnsi="Arial" w:cs="Calibri"/>
    </w:rPr>
  </w:style>
  <w:style w:type="character" w:styleId="FootnoteReference">
    <w:name w:val="footnote reference"/>
    <w:uiPriority w:val="99"/>
    <w:semiHidden/>
    <w:rsid w:val="00FE293B"/>
    <w:rPr>
      <w:rFonts w:ascii="Arial" w:hAnsi="Arial" w:cs="Times New Roman"/>
      <w:sz w:val="16"/>
    </w:rPr>
  </w:style>
  <w:style w:type="paragraph" w:styleId="Header">
    <w:name w:val="header"/>
    <w:basedOn w:val="Normal"/>
    <w:link w:val="HeaderChar"/>
    <w:uiPriority w:val="99"/>
    <w:rsid w:val="00FE293B"/>
    <w:pPr>
      <w:tabs>
        <w:tab w:val="center" w:pos="4820"/>
        <w:tab w:val="right" w:pos="9639"/>
      </w:tabs>
    </w:pPr>
  </w:style>
  <w:style w:type="character" w:customStyle="1" w:styleId="HeaderChar">
    <w:name w:val="Header Char"/>
    <w:link w:val="Header"/>
    <w:uiPriority w:val="99"/>
    <w:locked/>
    <w:rsid w:val="00FE293B"/>
    <w:rPr>
      <w:rFonts w:ascii="Arial" w:eastAsia="Times New Roman" w:hAnsi="Arial" w:cs="Calibri"/>
      <w:sz w:val="22"/>
      <w:szCs w:val="22"/>
    </w:rPr>
  </w:style>
  <w:style w:type="paragraph" w:styleId="Quote">
    <w:name w:val="Quote"/>
    <w:basedOn w:val="Normal"/>
    <w:link w:val="QuoteChar"/>
    <w:uiPriority w:val="99"/>
    <w:rsid w:val="00FE293B"/>
    <w:pPr>
      <w:spacing w:before="60" w:after="60"/>
      <w:ind w:left="567" w:right="935"/>
      <w:jc w:val="both"/>
    </w:pPr>
    <w:rPr>
      <w:i/>
    </w:rPr>
  </w:style>
  <w:style w:type="character" w:customStyle="1" w:styleId="QuoteChar">
    <w:name w:val="Quote Char"/>
    <w:link w:val="Quote"/>
    <w:uiPriority w:val="99"/>
    <w:locked/>
    <w:rsid w:val="00FE293B"/>
    <w:rPr>
      <w:rFonts w:ascii="Arial" w:eastAsia="Times New Roman" w:hAnsi="Arial" w:cs="Calibri"/>
      <w:i/>
      <w:sz w:val="22"/>
      <w:szCs w:val="22"/>
    </w:rPr>
  </w:style>
  <w:style w:type="paragraph" w:styleId="ListBullet">
    <w:name w:val="List Bullet"/>
    <w:basedOn w:val="Normal"/>
    <w:autoRedefine/>
    <w:uiPriority w:val="99"/>
    <w:rsid w:val="00FE293B"/>
    <w:pPr>
      <w:spacing w:before="60" w:after="80"/>
      <w:ind w:left="354"/>
    </w:pPr>
  </w:style>
  <w:style w:type="paragraph" w:styleId="Title">
    <w:name w:val="Title"/>
    <w:basedOn w:val="Normal"/>
    <w:link w:val="TitleChar"/>
    <w:uiPriority w:val="99"/>
    <w:qFormat/>
    <w:rsid w:val="00FE293B"/>
    <w:pPr>
      <w:spacing w:before="120" w:after="240"/>
      <w:jc w:val="center"/>
      <w:outlineLvl w:val="0"/>
    </w:pPr>
    <w:rPr>
      <w:rFonts w:cs="Arial"/>
      <w:b/>
      <w:bCs/>
      <w:kern w:val="28"/>
      <w:sz w:val="32"/>
      <w:szCs w:val="32"/>
    </w:rPr>
  </w:style>
  <w:style w:type="character" w:customStyle="1" w:styleId="TitleChar">
    <w:name w:val="Title Char"/>
    <w:link w:val="Title"/>
    <w:uiPriority w:val="99"/>
    <w:locked/>
    <w:rsid w:val="00FE293B"/>
    <w:rPr>
      <w:rFonts w:ascii="Arial" w:eastAsia="Times New Roman" w:hAnsi="Arial" w:cs="Arial"/>
      <w:b/>
      <w:bCs/>
      <w:kern w:val="28"/>
      <w:sz w:val="32"/>
      <w:szCs w:val="32"/>
    </w:rPr>
  </w:style>
  <w:style w:type="paragraph" w:styleId="Footer">
    <w:name w:val="footer"/>
    <w:basedOn w:val="Normal"/>
    <w:link w:val="FooterChar"/>
    <w:uiPriority w:val="99"/>
    <w:rsid w:val="00FE293B"/>
    <w:pPr>
      <w:tabs>
        <w:tab w:val="center" w:pos="4820"/>
        <w:tab w:val="right" w:pos="9639"/>
      </w:tabs>
    </w:pPr>
  </w:style>
  <w:style w:type="character" w:customStyle="1" w:styleId="FooterChar">
    <w:name w:val="Footer Char"/>
    <w:link w:val="Footer"/>
    <w:uiPriority w:val="99"/>
    <w:locked/>
    <w:rsid w:val="00FE293B"/>
    <w:rPr>
      <w:rFonts w:ascii="Arial" w:eastAsia="Times New Roman" w:hAnsi="Arial" w:cs="Calibri"/>
      <w:sz w:val="22"/>
      <w:szCs w:val="22"/>
    </w:rPr>
  </w:style>
  <w:style w:type="character" w:styleId="PageNumber">
    <w:name w:val="page number"/>
    <w:uiPriority w:val="99"/>
    <w:rsid w:val="00FE293B"/>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link w:val="BodyText2"/>
    <w:uiPriority w:val="99"/>
    <w:locked/>
    <w:rsid w:val="00FE293B"/>
    <w:rPr>
      <w:rFonts w:ascii="Arial" w:eastAsia="Times New Roman" w:hAnsi="Arial" w:cs="Calibri"/>
      <w:color w:val="000000"/>
      <w:sz w:val="22"/>
      <w:szCs w:val="22"/>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link w:val="BodyText3"/>
    <w:uiPriority w:val="99"/>
    <w:locked/>
    <w:rsid w:val="00FE293B"/>
    <w:rPr>
      <w:rFonts w:ascii="Arial" w:eastAsia="Times New Roman" w:hAnsi="Arial" w:cs="Calibri"/>
      <w:bCs/>
      <w:i/>
      <w:iCs/>
      <w:sz w:val="22"/>
      <w:szCs w:val="22"/>
    </w:rPr>
  </w:style>
  <w:style w:type="paragraph" w:styleId="Subtitle">
    <w:name w:val="Subtitle"/>
    <w:basedOn w:val="Normal"/>
    <w:link w:val="SubtitleChar"/>
    <w:uiPriority w:val="99"/>
    <w:qFormat/>
    <w:rsid w:val="00FE293B"/>
    <w:pPr>
      <w:spacing w:after="60"/>
      <w:jc w:val="center"/>
      <w:outlineLvl w:val="1"/>
    </w:pPr>
    <w:rPr>
      <w:rFonts w:cs="Arial"/>
    </w:rPr>
  </w:style>
  <w:style w:type="character" w:customStyle="1" w:styleId="SubtitleChar">
    <w:name w:val="Subtitle Char"/>
    <w:link w:val="Subtitle"/>
    <w:uiPriority w:val="99"/>
    <w:locked/>
    <w:rsid w:val="00FE293B"/>
    <w:rPr>
      <w:rFonts w:ascii="Arial" w:eastAsia="Times New Roman" w:hAnsi="Arial" w:cs="Arial"/>
      <w:sz w:val="22"/>
      <w:szCs w:val="22"/>
    </w:rPr>
  </w:style>
  <w:style w:type="paragraph" w:styleId="TOC1">
    <w:name w:val="toc 1"/>
    <w:basedOn w:val="Normal"/>
    <w:next w:val="Normal"/>
    <w:uiPriority w:val="39"/>
    <w:rsid w:val="00FE293B"/>
    <w:pPr>
      <w:tabs>
        <w:tab w:val="left" w:pos="567"/>
        <w:tab w:val="right" w:pos="9639"/>
      </w:tabs>
      <w:spacing w:before="120"/>
      <w:ind w:right="284"/>
    </w:pPr>
    <w:rPr>
      <w:rFonts w:cs="Arial"/>
      <w:bCs/>
      <w:iCs/>
      <w:caps/>
      <w:lang w:eastAsia="en-US"/>
    </w:rPr>
  </w:style>
  <w:style w:type="paragraph" w:styleId="TOC2">
    <w:name w:val="toc 2"/>
    <w:basedOn w:val="Normal"/>
    <w:next w:val="Normal"/>
    <w:uiPriority w:val="39"/>
    <w:rsid w:val="00FE293B"/>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39"/>
    <w:rsid w:val="00FE293B"/>
    <w:pPr>
      <w:tabs>
        <w:tab w:val="left" w:pos="2268"/>
        <w:tab w:val="right" w:pos="9639"/>
      </w:tabs>
      <w:ind w:left="2268" w:right="284" w:hanging="850"/>
    </w:pPr>
    <w:rPr>
      <w:rFonts w:ascii="Calibri" w:eastAsia="MS Mincho" w:hAnsi="Calibri" w:cs="Times New Roman"/>
      <w:noProof/>
    </w:rPr>
  </w:style>
  <w:style w:type="paragraph" w:styleId="TOC4">
    <w:name w:val="toc 4"/>
    <w:basedOn w:val="Normal"/>
    <w:next w:val="Normal"/>
    <w:uiPriority w:val="99"/>
    <w:rsid w:val="00FE293B"/>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39"/>
    <w:rsid w:val="004B01DC"/>
    <w:pPr>
      <w:tabs>
        <w:tab w:val="left" w:pos="1418"/>
        <w:tab w:val="left" w:pos="2352"/>
        <w:tab w:val="right" w:pos="9628"/>
      </w:tabs>
      <w:ind w:left="2297" w:hanging="1418"/>
    </w:pPr>
    <w:rPr>
      <w:rFonts w:ascii="Times New Roman" w:hAnsi="Times New Roman" w:cs="Times New Roman"/>
      <w:szCs w:val="24"/>
      <w:lang w:eastAsia="en-US"/>
    </w:rPr>
  </w:style>
  <w:style w:type="paragraph" w:styleId="TOC6">
    <w:name w:val="toc 6"/>
    <w:basedOn w:val="Normal"/>
    <w:next w:val="Normal"/>
    <w:autoRedefine/>
    <w:uiPriority w:val="99"/>
    <w:semiHidden/>
    <w:rsid w:val="00FE293B"/>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FE293B"/>
    <w:pPr>
      <w:ind w:left="1200"/>
    </w:pPr>
    <w:rPr>
      <w:sz w:val="20"/>
      <w:szCs w:val="20"/>
    </w:rPr>
  </w:style>
  <w:style w:type="paragraph" w:styleId="TOC8">
    <w:name w:val="toc 8"/>
    <w:basedOn w:val="Normal"/>
    <w:next w:val="Normal"/>
    <w:autoRedefine/>
    <w:uiPriority w:val="99"/>
    <w:semiHidden/>
    <w:rsid w:val="00FE293B"/>
    <w:pPr>
      <w:ind w:left="1440"/>
    </w:pPr>
    <w:rPr>
      <w:sz w:val="20"/>
      <w:szCs w:val="20"/>
    </w:rPr>
  </w:style>
  <w:style w:type="paragraph" w:styleId="TOC9">
    <w:name w:val="toc 9"/>
    <w:basedOn w:val="Normal"/>
    <w:next w:val="Normal"/>
    <w:autoRedefine/>
    <w:uiPriority w:val="99"/>
    <w:semiHidden/>
    <w:rsid w:val="00FE293B"/>
    <w:pPr>
      <w:ind w:left="1680"/>
    </w:pPr>
    <w:rPr>
      <w:sz w:val="20"/>
      <w:szCs w:val="20"/>
    </w:rPr>
  </w:style>
  <w:style w:type="character" w:styleId="Hyperlink">
    <w:name w:val="Hyperlink"/>
    <w:uiPriority w:val="99"/>
    <w:rsid w:val="00FE293B"/>
    <w:rPr>
      <w:rFonts w:cs="Times New Roman"/>
      <w:vertAlign w:val="baseline"/>
    </w:rPr>
  </w:style>
  <w:style w:type="paragraph" w:customStyle="1" w:styleId="THECOUNCIL">
    <w:name w:val="THE COUNCIL"/>
    <w:basedOn w:val="BodyText"/>
    <w:uiPriority w:val="99"/>
    <w:rsid w:val="00FE293B"/>
    <w:rPr>
      <w:b/>
      <w:sz w:val="28"/>
    </w:rPr>
  </w:style>
  <w:style w:type="paragraph" w:customStyle="1" w:styleId="Recallings">
    <w:name w:val="Recallings"/>
    <w:basedOn w:val="BodyText"/>
    <w:uiPriority w:val="99"/>
    <w:rsid w:val="00FE293B"/>
    <w:pPr>
      <w:spacing w:before="240"/>
      <w:ind w:left="425"/>
    </w:pPr>
    <w:rPr>
      <w:rFonts w:cs="Arial"/>
    </w:rPr>
  </w:style>
  <w:style w:type="paragraph" w:customStyle="1" w:styleId="RecommendsNo">
    <w:name w:val="Recommends No"/>
    <w:basedOn w:val="Normal"/>
    <w:uiPriority w:val="99"/>
    <w:rsid w:val="00FE293B"/>
    <w:pPr>
      <w:spacing w:after="120"/>
      <w:ind w:left="992" w:hanging="567"/>
      <w:jc w:val="both"/>
    </w:pPr>
  </w:style>
  <w:style w:type="paragraph" w:styleId="ListNumber">
    <w:name w:val="List Number"/>
    <w:basedOn w:val="Normal"/>
    <w:uiPriority w:val="99"/>
    <w:rsid w:val="00FE293B"/>
    <w:pPr>
      <w:tabs>
        <w:tab w:val="num" w:pos="360"/>
      </w:tabs>
      <w:ind w:left="360" w:hanging="360"/>
    </w:pPr>
  </w:style>
  <w:style w:type="paragraph" w:styleId="ListNumber2">
    <w:name w:val="List Number 2"/>
    <w:basedOn w:val="Normal"/>
    <w:uiPriority w:val="99"/>
    <w:rsid w:val="00FE293B"/>
    <w:pPr>
      <w:tabs>
        <w:tab w:val="num" w:pos="720"/>
      </w:tabs>
      <w:ind w:left="720" w:hanging="360"/>
    </w:pPr>
  </w:style>
  <w:style w:type="paragraph" w:styleId="BodyTextIndent">
    <w:name w:val="Body Text Indent"/>
    <w:basedOn w:val="Normal"/>
    <w:link w:val="BodyTextIndentChar"/>
    <w:uiPriority w:val="99"/>
    <w:rsid w:val="00FE293B"/>
    <w:pPr>
      <w:spacing w:after="120"/>
      <w:ind w:left="567"/>
    </w:pPr>
  </w:style>
  <w:style w:type="character" w:customStyle="1" w:styleId="BodyTextIndentChar">
    <w:name w:val="Body Text Indent Char"/>
    <w:link w:val="BodyTextIndent"/>
    <w:uiPriority w:val="99"/>
    <w:locked/>
    <w:rsid w:val="00FE293B"/>
    <w:rPr>
      <w:rFonts w:ascii="Arial" w:eastAsia="Times New Roman" w:hAnsi="Arial" w:cs="Calibri"/>
      <w:sz w:val="22"/>
      <w:szCs w:val="22"/>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link w:val="BodyTextFirstIndent2"/>
    <w:uiPriority w:val="99"/>
    <w:locked/>
    <w:rsid w:val="00FE293B"/>
    <w:rPr>
      <w:rFonts w:ascii="Arial" w:eastAsia="Times New Roman" w:hAnsi="Arial" w:cs="Calibri"/>
      <w:sz w:val="22"/>
      <w:szCs w:val="22"/>
      <w:lang w:val="en-US"/>
    </w:rPr>
  </w:style>
  <w:style w:type="paragraph" w:styleId="BodyTextIndent2">
    <w:name w:val="Body Text Indent 2"/>
    <w:basedOn w:val="Normal"/>
    <w:link w:val="BodyTextIndent2Char"/>
    <w:uiPriority w:val="99"/>
    <w:rsid w:val="00FE293B"/>
    <w:pPr>
      <w:spacing w:after="120"/>
      <w:ind w:left="1134"/>
      <w:jc w:val="both"/>
    </w:pPr>
    <w:rPr>
      <w:lang w:eastAsia="de-DE"/>
    </w:rPr>
  </w:style>
  <w:style w:type="character" w:customStyle="1" w:styleId="BodyTextIndent2Char">
    <w:name w:val="Body Text Indent 2 Char"/>
    <w:link w:val="BodyTextIndent2"/>
    <w:uiPriority w:val="99"/>
    <w:locked/>
    <w:rsid w:val="00FE293B"/>
    <w:rPr>
      <w:rFonts w:ascii="Arial" w:eastAsia="Times New Roman" w:hAnsi="Arial" w:cs="Calibri"/>
      <w:sz w:val="22"/>
      <w:szCs w:val="22"/>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locked/>
    <w:rsid w:val="00FE293B"/>
    <w:rPr>
      <w:rFonts w:ascii="Arial" w:eastAsia="Times New Roman" w:hAnsi="Arial" w:cs="Calibri"/>
      <w:sz w:val="22"/>
      <w:szCs w:val="22"/>
    </w:rPr>
  </w:style>
  <w:style w:type="paragraph" w:customStyle="1" w:styleId="Bullet1">
    <w:name w:val="Bullet 1"/>
    <w:basedOn w:val="Normal"/>
    <w:uiPriority w:val="99"/>
    <w:qFormat/>
    <w:rsid w:val="00FE293B"/>
    <w:pPr>
      <w:numPr>
        <w:numId w:val="35"/>
      </w:numPr>
      <w:spacing w:after="120"/>
      <w:jc w:val="both"/>
      <w:outlineLvl w:val="0"/>
    </w:pPr>
    <w:rPr>
      <w:rFonts w:cs="Arial"/>
    </w:rPr>
  </w:style>
  <w:style w:type="paragraph" w:customStyle="1" w:styleId="Bullet1text">
    <w:name w:val="Bullet 1 text"/>
    <w:basedOn w:val="Normal"/>
    <w:uiPriority w:val="99"/>
    <w:rsid w:val="00FE293B"/>
    <w:pPr>
      <w:suppressAutoHyphens/>
      <w:spacing w:after="120"/>
      <w:ind w:left="1134"/>
      <w:jc w:val="both"/>
    </w:pPr>
    <w:rPr>
      <w:rFonts w:cs="Arial"/>
      <w:lang w:val="fr-FR"/>
    </w:rPr>
  </w:style>
  <w:style w:type="paragraph" w:customStyle="1" w:styleId="Bullet2">
    <w:name w:val="Bullet 2"/>
    <w:basedOn w:val="Normal"/>
    <w:uiPriority w:val="99"/>
    <w:rsid w:val="00FE293B"/>
    <w:pPr>
      <w:numPr>
        <w:ilvl w:val="1"/>
        <w:numId w:val="35"/>
      </w:numPr>
      <w:spacing w:after="120"/>
      <w:jc w:val="both"/>
    </w:pPr>
    <w:rPr>
      <w:rFonts w:cs="Arial"/>
    </w:rPr>
  </w:style>
  <w:style w:type="paragraph" w:customStyle="1" w:styleId="Bullet2text">
    <w:name w:val="Bullet 2 text"/>
    <w:basedOn w:val="Normal"/>
    <w:uiPriority w:val="99"/>
    <w:rsid w:val="00FE293B"/>
    <w:pPr>
      <w:suppressAutoHyphens/>
      <w:spacing w:after="120"/>
      <w:ind w:left="1701"/>
      <w:jc w:val="both"/>
    </w:pPr>
    <w:rPr>
      <w:rFonts w:cs="Arial"/>
    </w:rPr>
  </w:style>
  <w:style w:type="paragraph" w:customStyle="1" w:styleId="Bullet3">
    <w:name w:val="Bullet 3"/>
    <w:basedOn w:val="Normal"/>
    <w:uiPriority w:val="99"/>
    <w:rsid w:val="00FE293B"/>
    <w:pPr>
      <w:numPr>
        <w:ilvl w:val="2"/>
        <w:numId w:val="35"/>
      </w:numPr>
      <w:spacing w:after="60"/>
      <w:jc w:val="both"/>
    </w:pPr>
    <w:rPr>
      <w:rFonts w:cs="Arial"/>
      <w:sz w:val="20"/>
    </w:rPr>
  </w:style>
  <w:style w:type="paragraph" w:customStyle="1" w:styleId="Bullet3text">
    <w:name w:val="Bullet 3 text"/>
    <w:basedOn w:val="Normal"/>
    <w:uiPriority w:val="99"/>
    <w:rsid w:val="00FE293B"/>
    <w:pPr>
      <w:suppressAutoHyphens/>
      <w:spacing w:after="60"/>
      <w:ind w:left="2268"/>
    </w:pPr>
    <w:rPr>
      <w:rFonts w:cs="Arial"/>
      <w:sz w:val="20"/>
    </w:rPr>
  </w:style>
  <w:style w:type="paragraph" w:customStyle="1" w:styleId="Figure">
    <w:name w:val="Figure_#"/>
    <w:basedOn w:val="Normal"/>
    <w:next w:val="Normal"/>
    <w:uiPriority w:val="99"/>
    <w:rsid w:val="00FE293B"/>
    <w:pPr>
      <w:numPr>
        <w:numId w:val="37"/>
      </w:numPr>
      <w:spacing w:before="120" w:after="120"/>
      <w:jc w:val="center"/>
    </w:pPr>
    <w:rPr>
      <w:i/>
      <w:szCs w:val="20"/>
    </w:rPr>
  </w:style>
  <w:style w:type="paragraph" w:customStyle="1" w:styleId="List1">
    <w:name w:val="List 1"/>
    <w:basedOn w:val="Normal"/>
    <w:qFormat/>
    <w:rsid w:val="00966594"/>
    <w:pPr>
      <w:numPr>
        <w:numId w:val="54"/>
      </w:numPr>
      <w:spacing w:after="120"/>
      <w:jc w:val="both"/>
    </w:pPr>
    <w:rPr>
      <w:rFonts w:eastAsia="MS Mincho"/>
      <w:lang w:eastAsia="ja-JP"/>
    </w:rPr>
  </w:style>
  <w:style w:type="paragraph" w:customStyle="1" w:styleId="List1indent">
    <w:name w:val="List 1 indent"/>
    <w:basedOn w:val="Normal"/>
    <w:uiPriority w:val="99"/>
    <w:rsid w:val="00DF6EB4"/>
    <w:pPr>
      <w:numPr>
        <w:ilvl w:val="1"/>
        <w:numId w:val="22"/>
      </w:numPr>
      <w:spacing w:after="120"/>
      <w:jc w:val="both"/>
    </w:pPr>
    <w:rPr>
      <w:szCs w:val="20"/>
    </w:rPr>
  </w:style>
  <w:style w:type="paragraph" w:customStyle="1" w:styleId="List1indent2">
    <w:name w:val="List 1 indent 2"/>
    <w:basedOn w:val="Normal"/>
    <w:rsid w:val="00966594"/>
    <w:pPr>
      <w:widowControl w:val="0"/>
      <w:numPr>
        <w:ilvl w:val="2"/>
        <w:numId w:val="54"/>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966594"/>
    <w:pPr>
      <w:spacing w:after="60"/>
      <w:ind w:left="1701"/>
      <w:jc w:val="both"/>
    </w:pPr>
    <w:rPr>
      <w:rFonts w:eastAsia="Calibri" w:cs="Arial"/>
      <w:sz w:val="20"/>
    </w:rPr>
  </w:style>
  <w:style w:type="paragraph" w:customStyle="1" w:styleId="List1indenttext">
    <w:name w:val="List 1 indent text"/>
    <w:basedOn w:val="Normal"/>
    <w:rsid w:val="00966594"/>
    <w:pPr>
      <w:spacing w:after="120"/>
      <w:ind w:left="1134"/>
      <w:jc w:val="both"/>
    </w:pPr>
    <w:rPr>
      <w:rFonts w:eastAsia="Calibri"/>
      <w:szCs w:val="20"/>
    </w:rPr>
  </w:style>
  <w:style w:type="paragraph" w:customStyle="1" w:styleId="List1text">
    <w:name w:val="List 1 text"/>
    <w:basedOn w:val="Normal"/>
    <w:qFormat/>
    <w:rsid w:val="00966594"/>
    <w:pPr>
      <w:spacing w:after="120"/>
      <w:ind w:left="567"/>
      <w:jc w:val="both"/>
    </w:pPr>
    <w:rPr>
      <w:rFonts w:eastAsia="Calibri" w:cs="Arial"/>
    </w:rPr>
  </w:style>
  <w:style w:type="character" w:customStyle="1" w:styleId="StyleFootnoteReference115ptBlack">
    <w:name w:val="Style Footnote Reference + 11.5 pt Black"/>
    <w:uiPriority w:val="99"/>
    <w:rsid w:val="00FE293B"/>
    <w:rPr>
      <w:rFonts w:ascii="Arial" w:hAnsi="Arial" w:cs="Times New Roman"/>
      <w:color w:val="000000"/>
      <w:sz w:val="23"/>
    </w:rPr>
  </w:style>
  <w:style w:type="paragraph" w:customStyle="1" w:styleId="Table">
    <w:name w:val="Table_#"/>
    <w:basedOn w:val="Normal"/>
    <w:next w:val="Normal"/>
    <w:uiPriority w:val="99"/>
    <w:rsid w:val="00FE293B"/>
    <w:pPr>
      <w:numPr>
        <w:numId w:val="43"/>
      </w:numPr>
      <w:spacing w:before="120" w:after="120"/>
      <w:jc w:val="center"/>
    </w:pPr>
    <w:rPr>
      <w:i/>
      <w:szCs w:val="20"/>
    </w:rPr>
  </w:style>
  <w:style w:type="paragraph" w:styleId="BalloonText">
    <w:name w:val="Balloon Text"/>
    <w:basedOn w:val="Normal"/>
    <w:link w:val="BalloonTextChar"/>
    <w:uiPriority w:val="99"/>
    <w:rsid w:val="00DF6EB4"/>
    <w:rPr>
      <w:rFonts w:ascii="Tahoma" w:hAnsi="Tahoma" w:cs="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sz w:val="20"/>
      <w:szCs w:val="20"/>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FE293B"/>
    <w:pPr>
      <w:numPr>
        <w:numId w:val="42"/>
      </w:numPr>
      <w:spacing w:after="120"/>
    </w:pPr>
    <w:rPr>
      <w:szCs w:val="20"/>
    </w:rPr>
  </w:style>
  <w:style w:type="paragraph" w:customStyle="1" w:styleId="Appendix">
    <w:name w:val="Appendix"/>
    <w:basedOn w:val="Normal"/>
    <w:next w:val="Heading1"/>
    <w:autoRedefine/>
    <w:uiPriority w:val="99"/>
    <w:qFormat/>
    <w:rsid w:val="004B01DC"/>
    <w:pPr>
      <w:numPr>
        <w:numId w:val="60"/>
      </w:numPr>
      <w:tabs>
        <w:tab w:val="left" w:pos="2552"/>
      </w:tabs>
      <w:spacing w:before="120" w:after="240"/>
      <w:ind w:left="1701" w:hanging="1701"/>
    </w:pPr>
    <w:rPr>
      <w:rFonts w:ascii="Arial Bold" w:hAnsi="Arial Bold" w:cs="Times New Roman"/>
      <w:b/>
      <w:caps/>
      <w:sz w:val="24"/>
      <w:szCs w:val="24"/>
      <w:lang w:eastAsia="en-US"/>
    </w:rPr>
  </w:style>
  <w:style w:type="paragraph" w:styleId="TableofFigures">
    <w:name w:val="table of figures"/>
    <w:basedOn w:val="Normal"/>
    <w:next w:val="Normal"/>
    <w:autoRedefine/>
    <w:uiPriority w:val="99"/>
    <w:rsid w:val="00BF2CE8"/>
    <w:pPr>
      <w:tabs>
        <w:tab w:val="right" w:pos="9639"/>
      </w:tabs>
      <w:spacing w:before="60" w:after="60"/>
      <w:ind w:right="284"/>
    </w:pPr>
    <w:rPr>
      <w:rFonts w:cs="Times New Roman"/>
      <w:szCs w:val="24"/>
      <w:lang w:eastAsia="en-US"/>
    </w:rPr>
  </w:style>
  <w:style w:type="paragraph" w:customStyle="1" w:styleId="equation">
    <w:name w:val="equation"/>
    <w:basedOn w:val="Normal"/>
    <w:next w:val="BodyText"/>
    <w:uiPriority w:val="99"/>
    <w:rsid w:val="00FE293B"/>
    <w:pPr>
      <w:keepNext/>
      <w:numPr>
        <w:numId w:val="36"/>
      </w:numPr>
      <w:tabs>
        <w:tab w:val="left" w:pos="142"/>
      </w:tabs>
      <w:spacing w:after="120"/>
      <w:jc w:val="right"/>
    </w:pPr>
    <w:rPr>
      <w:rFonts w:cs="Times New Roman"/>
      <w:szCs w:val="24"/>
      <w:lang w:eastAsia="en-US"/>
    </w:rPr>
  </w:style>
  <w:style w:type="paragraph" w:customStyle="1" w:styleId="AppendixHeading1">
    <w:name w:val="Appendix Heading 1"/>
    <w:basedOn w:val="Normal"/>
    <w:next w:val="BodyText"/>
    <w:uiPriority w:val="99"/>
    <w:qFormat/>
    <w:rsid w:val="00721DFF"/>
    <w:pPr>
      <w:numPr>
        <w:numId w:val="33"/>
      </w:numPr>
      <w:spacing w:before="120" w:after="120"/>
    </w:pPr>
    <w:rPr>
      <w:rFonts w:ascii="Arial Bold" w:hAnsi="Arial Bold" w:cs="Arial"/>
      <w:b/>
      <w:caps/>
      <w:sz w:val="24"/>
    </w:rPr>
  </w:style>
  <w:style w:type="paragraph" w:customStyle="1" w:styleId="AppendixHeading2">
    <w:name w:val="Appendix Heading 2"/>
    <w:basedOn w:val="Normal"/>
    <w:next w:val="BodyText"/>
    <w:uiPriority w:val="99"/>
    <w:qFormat/>
    <w:rsid w:val="00721DFF"/>
    <w:pPr>
      <w:numPr>
        <w:ilvl w:val="1"/>
        <w:numId w:val="33"/>
      </w:numPr>
      <w:spacing w:before="120" w:after="120"/>
    </w:pPr>
    <w:rPr>
      <w:rFonts w:ascii="Arial Bold" w:hAnsi="Arial Bold" w:cs="Arial"/>
      <w:b/>
    </w:rPr>
  </w:style>
  <w:style w:type="paragraph" w:customStyle="1" w:styleId="AppendixHeading3">
    <w:name w:val="Appendix Heading 3"/>
    <w:basedOn w:val="Normal"/>
    <w:next w:val="Normal"/>
    <w:uiPriority w:val="99"/>
    <w:qFormat/>
    <w:rsid w:val="00FE293B"/>
    <w:pPr>
      <w:numPr>
        <w:ilvl w:val="2"/>
        <w:numId w:val="33"/>
      </w:numPr>
      <w:spacing w:before="120" w:after="120"/>
    </w:pPr>
    <w:rPr>
      <w:rFonts w:cs="Arial"/>
    </w:rPr>
  </w:style>
  <w:style w:type="paragraph" w:customStyle="1" w:styleId="AppendixHeading4">
    <w:name w:val="Appendix Heading 4"/>
    <w:basedOn w:val="Normal"/>
    <w:next w:val="BodyText"/>
    <w:uiPriority w:val="99"/>
    <w:rsid w:val="00FE293B"/>
    <w:pPr>
      <w:numPr>
        <w:ilvl w:val="3"/>
        <w:numId w:val="33"/>
      </w:numPr>
      <w:spacing w:before="120" w:after="120"/>
    </w:pPr>
    <w:rPr>
      <w:rFonts w:cs="Arial"/>
    </w:rPr>
  </w:style>
  <w:style w:type="paragraph" w:customStyle="1" w:styleId="Annex">
    <w:name w:val="Annex"/>
    <w:basedOn w:val="Heading1"/>
    <w:next w:val="Normal"/>
    <w:autoRedefine/>
    <w:qFormat/>
    <w:rsid w:val="00836F3F"/>
    <w:pPr>
      <w:numPr>
        <w:numId w:val="51"/>
      </w:numPr>
      <w:jc w:val="both"/>
    </w:pPr>
    <w:rPr>
      <w:rFonts w:eastAsia="Calibri"/>
      <w:snapToGrid w:val="0"/>
      <w:kern w:val="0"/>
      <w:lang w:eastAsia="en-GB"/>
    </w:rPr>
  </w:style>
  <w:style w:type="paragraph" w:customStyle="1" w:styleId="AnnexFigure">
    <w:name w:val="Annex Figure"/>
    <w:basedOn w:val="Normal"/>
    <w:next w:val="Normal"/>
    <w:uiPriority w:val="99"/>
    <w:rsid w:val="00FE293B"/>
    <w:pPr>
      <w:numPr>
        <w:numId w:val="29"/>
      </w:numPr>
      <w:spacing w:before="120" w:after="120"/>
      <w:jc w:val="center"/>
    </w:pPr>
    <w:rPr>
      <w:i/>
    </w:rPr>
  </w:style>
  <w:style w:type="paragraph" w:customStyle="1" w:styleId="AnnexHeading1">
    <w:name w:val="Annex Heading 1"/>
    <w:basedOn w:val="Normal"/>
    <w:next w:val="BodyText"/>
    <w:uiPriority w:val="99"/>
    <w:rsid w:val="00FE293B"/>
    <w:pPr>
      <w:tabs>
        <w:tab w:val="num" w:pos="567"/>
      </w:tabs>
      <w:spacing w:before="120" w:after="120"/>
      <w:ind w:left="567" w:hanging="567"/>
    </w:pPr>
    <w:rPr>
      <w:rFonts w:cs="Arial"/>
      <w:b/>
      <w:caps/>
      <w:sz w:val="24"/>
    </w:rPr>
  </w:style>
  <w:style w:type="paragraph" w:customStyle="1" w:styleId="AnnexHeading2">
    <w:name w:val="Annex Heading 2"/>
    <w:basedOn w:val="Normal"/>
    <w:next w:val="BodyText"/>
    <w:uiPriority w:val="99"/>
    <w:rsid w:val="00FE293B"/>
    <w:pPr>
      <w:tabs>
        <w:tab w:val="num" w:pos="851"/>
      </w:tabs>
      <w:spacing w:before="120" w:after="120"/>
      <w:ind w:left="851" w:hanging="851"/>
    </w:pPr>
    <w:rPr>
      <w:rFonts w:cs="Arial"/>
      <w:b/>
    </w:rPr>
  </w:style>
  <w:style w:type="paragraph" w:customStyle="1" w:styleId="AnnexHeading3">
    <w:name w:val="Annex Heading 3"/>
    <w:basedOn w:val="Normal"/>
    <w:next w:val="Normal"/>
    <w:uiPriority w:val="99"/>
    <w:rsid w:val="00FE293B"/>
    <w:pPr>
      <w:tabs>
        <w:tab w:val="num" w:pos="992"/>
      </w:tabs>
      <w:spacing w:before="120" w:after="120"/>
      <w:ind w:left="992" w:hanging="992"/>
    </w:pPr>
    <w:rPr>
      <w:rFonts w:cs="Arial"/>
    </w:rPr>
  </w:style>
  <w:style w:type="paragraph" w:customStyle="1" w:styleId="AnnexHeading4">
    <w:name w:val="Annex Heading 4"/>
    <w:basedOn w:val="Normal"/>
    <w:next w:val="BodyText"/>
    <w:uiPriority w:val="99"/>
    <w:rsid w:val="00FE293B"/>
    <w:pPr>
      <w:tabs>
        <w:tab w:val="num" w:pos="1134"/>
      </w:tabs>
      <w:spacing w:before="120" w:after="120"/>
      <w:ind w:left="1134" w:hanging="1134"/>
    </w:pPr>
    <w:rPr>
      <w:rFonts w:cs="Arial"/>
    </w:rPr>
  </w:style>
  <w:style w:type="paragraph" w:customStyle="1" w:styleId="AnnexTable">
    <w:name w:val="Annex Table"/>
    <w:basedOn w:val="Normal"/>
    <w:next w:val="Normal"/>
    <w:uiPriority w:val="99"/>
    <w:rsid w:val="00FE293B"/>
    <w:pPr>
      <w:numPr>
        <w:numId w:val="31"/>
      </w:numPr>
      <w:tabs>
        <w:tab w:val="left" w:pos="1418"/>
      </w:tabs>
      <w:spacing w:before="120" w:after="120"/>
      <w:jc w:val="center"/>
    </w:pPr>
    <w:rPr>
      <w:i/>
    </w:rPr>
  </w:style>
  <w:style w:type="paragraph" w:customStyle="1" w:styleId="List1indent1">
    <w:name w:val="List 1 indent 1"/>
    <w:basedOn w:val="Normal"/>
    <w:qFormat/>
    <w:rsid w:val="00966594"/>
    <w:pPr>
      <w:numPr>
        <w:ilvl w:val="1"/>
        <w:numId w:val="54"/>
      </w:numPr>
      <w:spacing w:after="120"/>
      <w:jc w:val="both"/>
    </w:pPr>
    <w:rPr>
      <w:rFonts w:eastAsia="Calibri" w:cs="Arial"/>
    </w:rPr>
  </w:style>
  <w:style w:type="paragraph" w:customStyle="1" w:styleId="List1indent1text">
    <w:name w:val="List 1 indent 1 text"/>
    <w:basedOn w:val="Normal"/>
    <w:rsid w:val="00966594"/>
    <w:pPr>
      <w:spacing w:after="120"/>
      <w:ind w:left="1134"/>
      <w:jc w:val="both"/>
    </w:pPr>
    <w:rPr>
      <w:rFonts w:eastAsia="Calibri" w:cs="Arial"/>
      <w:lang w:eastAsia="fr-FR"/>
    </w:rPr>
  </w:style>
  <w:style w:type="paragraph" w:styleId="ListParagraph">
    <w:name w:val="List Paragraph"/>
    <w:basedOn w:val="Normal"/>
    <w:uiPriority w:val="99"/>
    <w:rsid w:val="00FE293B"/>
    <w:pPr>
      <w:ind w:left="720"/>
      <w:contextualSpacing/>
    </w:pPr>
  </w:style>
  <w:style w:type="paragraph" w:styleId="ListContinue">
    <w:name w:val="List Continue"/>
    <w:basedOn w:val="Normal"/>
    <w:uiPriority w:val="99"/>
    <w:rsid w:val="00FE293B"/>
    <w:pPr>
      <w:spacing w:after="120"/>
      <w:ind w:left="283"/>
      <w:contextualSpacing/>
    </w:pPr>
  </w:style>
  <w:style w:type="paragraph" w:customStyle="1" w:styleId="IALATitle">
    <w:name w:val="IALA Title"/>
    <w:basedOn w:val="Title"/>
    <w:uiPriority w:val="99"/>
    <w:rsid w:val="00FE293B"/>
    <w:pPr>
      <w:spacing w:before="1440" w:after="60"/>
    </w:pPr>
    <w:rPr>
      <w:sz w:val="28"/>
      <w:szCs w:val="28"/>
      <w:lang w:val="fr-FR" w:eastAsia="en-US"/>
    </w:rPr>
  </w:style>
  <w:style w:type="paragraph" w:customStyle="1" w:styleId="IALASubtitle">
    <w:name w:val="IALA Subtitle"/>
    <w:basedOn w:val="Title"/>
    <w:uiPriority w:val="99"/>
    <w:rsid w:val="00FE293B"/>
    <w:pPr>
      <w:spacing w:before="60" w:after="60"/>
    </w:pPr>
    <w:rPr>
      <w:sz w:val="24"/>
      <w:lang w:eastAsia="en-US"/>
    </w:rPr>
  </w:style>
  <w:style w:type="paragraph" w:customStyle="1" w:styleId="IALAHeading1">
    <w:name w:val="IALA Heading 1"/>
    <w:basedOn w:val="Heading1"/>
    <w:uiPriority w:val="99"/>
    <w:rsid w:val="00FE293B"/>
    <w:pPr>
      <w:numPr>
        <w:numId w:val="0"/>
      </w:numPr>
      <w:tabs>
        <w:tab w:val="num" w:pos="1492"/>
      </w:tabs>
      <w:spacing w:after="120"/>
      <w:ind w:left="1492" w:hanging="360"/>
    </w:pPr>
    <w:rPr>
      <w:rFonts w:cs="Times New Roman"/>
      <w:caps w:val="0"/>
      <w:kern w:val="0"/>
      <w:sz w:val="28"/>
      <w:szCs w:val="20"/>
      <w:lang w:eastAsia="en-US"/>
    </w:rPr>
  </w:style>
  <w:style w:type="paragraph" w:customStyle="1" w:styleId="IALABodyTextIndent">
    <w:name w:val="IALA Body Text Indent"/>
    <w:basedOn w:val="BodyText"/>
    <w:uiPriority w:val="99"/>
    <w:rsid w:val="00FE293B"/>
    <w:pPr>
      <w:ind w:firstLine="720"/>
      <w:jc w:val="left"/>
    </w:pPr>
    <w:rPr>
      <w:rFonts w:ascii="Times New Roman" w:hAnsi="Times New Roman" w:cs="Times New Roman"/>
      <w:sz w:val="24"/>
      <w:szCs w:val="20"/>
      <w:lang w:val="de-DE" w:eastAsia="en-US"/>
    </w:rPr>
  </w:style>
  <w:style w:type="paragraph" w:customStyle="1" w:styleId="IALAHeading2">
    <w:name w:val="IALA Heading 2"/>
    <w:basedOn w:val="Heading2"/>
    <w:uiPriority w:val="99"/>
    <w:rsid w:val="00FE293B"/>
    <w:pPr>
      <w:numPr>
        <w:ilvl w:val="0"/>
        <w:numId w:val="0"/>
      </w:numPr>
      <w:tabs>
        <w:tab w:val="clear" w:pos="851"/>
        <w:tab w:val="num" w:pos="1492"/>
      </w:tabs>
      <w:spacing w:before="240"/>
      <w:ind w:left="1492" w:hanging="360"/>
      <w:jc w:val="left"/>
    </w:pPr>
    <w:rPr>
      <w:rFonts w:eastAsia="Times New Roman"/>
      <w:i/>
      <w:kern w:val="0"/>
      <w:sz w:val="24"/>
      <w:lang w:eastAsia="en-US"/>
    </w:rPr>
  </w:style>
  <w:style w:type="paragraph" w:customStyle="1" w:styleId="IALABodyText">
    <w:name w:val="IALA Body Text"/>
    <w:basedOn w:val="Normal"/>
    <w:uiPriority w:val="99"/>
    <w:rsid w:val="00FE293B"/>
    <w:pPr>
      <w:spacing w:before="120"/>
    </w:pPr>
    <w:rPr>
      <w:rFonts w:ascii="Times New Roman" w:hAnsi="Times New Roman" w:cs="Times New Roman"/>
      <w:bCs/>
      <w:sz w:val="24"/>
      <w:szCs w:val="20"/>
      <w:lang w:eastAsia="en-US"/>
    </w:rPr>
  </w:style>
  <w:style w:type="paragraph" w:customStyle="1" w:styleId="IALABodyText0">
    <w:name w:val="IALA BodyText"/>
    <w:basedOn w:val="Normal"/>
    <w:uiPriority w:val="99"/>
    <w:rsid w:val="00FE293B"/>
    <w:pPr>
      <w:spacing w:before="120" w:after="120"/>
    </w:pPr>
    <w:rPr>
      <w:rFonts w:ascii="Times New Roman" w:hAnsi="Times New Roman" w:cs="Times New Roman"/>
      <w:b/>
      <w:sz w:val="24"/>
      <w:szCs w:val="20"/>
      <w:lang w:eastAsia="en-US"/>
    </w:rPr>
  </w:style>
  <w:style w:type="paragraph" w:customStyle="1" w:styleId="IALAHeading3">
    <w:name w:val="IALA Heading 3"/>
    <w:basedOn w:val="Heading3"/>
    <w:next w:val="IALABodyTextIndent"/>
    <w:uiPriority w:val="99"/>
    <w:rsid w:val="00FE293B"/>
    <w:pPr>
      <w:numPr>
        <w:ilvl w:val="0"/>
        <w:numId w:val="0"/>
      </w:numPr>
      <w:tabs>
        <w:tab w:val="num" w:pos="360"/>
      </w:tabs>
      <w:spacing w:before="240"/>
      <w:ind w:left="360" w:hanging="360"/>
    </w:pPr>
    <w:rPr>
      <w:rFonts w:ascii="Times New Roman" w:hAnsi="Times New Roman" w:cs="Times New Roman"/>
      <w:iCs/>
      <w:sz w:val="24"/>
      <w:u w:val="single"/>
      <w:lang w:eastAsia="en-US"/>
    </w:rPr>
  </w:style>
  <w:style w:type="paragraph" w:styleId="BodyTextIndent3">
    <w:name w:val="Body Text Indent 3"/>
    <w:basedOn w:val="Normal"/>
    <w:link w:val="BodyTextIndent3Char"/>
    <w:uiPriority w:val="99"/>
    <w:rsid w:val="00FE293B"/>
    <w:pPr>
      <w:spacing w:after="120"/>
      <w:ind w:left="283"/>
    </w:pPr>
    <w:rPr>
      <w:rFonts w:ascii="Times New Roman" w:hAnsi="Times New Roman" w:cs="Times New Roman"/>
      <w:sz w:val="16"/>
      <w:szCs w:val="16"/>
      <w:lang w:eastAsia="en-US"/>
    </w:rPr>
  </w:style>
  <w:style w:type="character" w:customStyle="1" w:styleId="BodyTextIndent3Char">
    <w:name w:val="Body Text Indent 3 Char"/>
    <w:link w:val="BodyTextIndent3"/>
    <w:uiPriority w:val="99"/>
    <w:locked/>
    <w:rsid w:val="00FE293B"/>
    <w:rPr>
      <w:rFonts w:cs="Times New Roman"/>
      <w:sz w:val="16"/>
      <w:szCs w:val="16"/>
      <w:lang w:eastAsia="en-US"/>
    </w:rPr>
  </w:style>
  <w:style w:type="paragraph" w:styleId="Closing">
    <w:name w:val="Closing"/>
    <w:basedOn w:val="Normal"/>
    <w:link w:val="ClosingChar"/>
    <w:uiPriority w:val="99"/>
    <w:rsid w:val="00FE293B"/>
    <w:pPr>
      <w:ind w:left="4252"/>
    </w:pPr>
    <w:rPr>
      <w:rFonts w:ascii="Times New Roman" w:hAnsi="Times New Roman" w:cs="Times New Roman"/>
      <w:sz w:val="24"/>
      <w:szCs w:val="20"/>
      <w:lang w:eastAsia="en-US"/>
    </w:rPr>
  </w:style>
  <w:style w:type="character" w:customStyle="1" w:styleId="ClosingChar">
    <w:name w:val="Closing Char"/>
    <w:link w:val="Closing"/>
    <w:uiPriority w:val="99"/>
    <w:locked/>
    <w:rsid w:val="00FE293B"/>
    <w:rPr>
      <w:rFonts w:cs="Times New Roman"/>
      <w:sz w:val="24"/>
      <w:lang w:eastAsia="en-US"/>
    </w:rPr>
  </w:style>
  <w:style w:type="paragraph" w:styleId="Date">
    <w:name w:val="Date"/>
    <w:basedOn w:val="Normal"/>
    <w:next w:val="Normal"/>
    <w:link w:val="DateChar"/>
    <w:uiPriority w:val="99"/>
    <w:rsid w:val="00FE293B"/>
    <w:rPr>
      <w:rFonts w:ascii="Times New Roman" w:hAnsi="Times New Roman" w:cs="Times New Roman"/>
      <w:sz w:val="24"/>
      <w:szCs w:val="20"/>
      <w:lang w:eastAsia="en-US"/>
    </w:rPr>
  </w:style>
  <w:style w:type="character" w:customStyle="1" w:styleId="DateChar">
    <w:name w:val="Date Char"/>
    <w:link w:val="Date"/>
    <w:uiPriority w:val="99"/>
    <w:locked/>
    <w:rsid w:val="00FE293B"/>
    <w:rPr>
      <w:rFonts w:cs="Times New Roman"/>
      <w:sz w:val="24"/>
      <w:lang w:eastAsia="en-US"/>
    </w:rPr>
  </w:style>
  <w:style w:type="paragraph" w:styleId="E-mailSignature">
    <w:name w:val="E-mail Signature"/>
    <w:basedOn w:val="Normal"/>
    <w:link w:val="E-mailSignatureChar"/>
    <w:uiPriority w:val="99"/>
    <w:rsid w:val="00FE293B"/>
    <w:rPr>
      <w:rFonts w:ascii="Times New Roman" w:hAnsi="Times New Roman" w:cs="Times New Roman"/>
      <w:sz w:val="24"/>
      <w:szCs w:val="20"/>
      <w:lang w:eastAsia="en-US"/>
    </w:rPr>
  </w:style>
  <w:style w:type="character" w:customStyle="1" w:styleId="E-mailSignatureChar">
    <w:name w:val="E-mail Signature Char"/>
    <w:link w:val="E-mailSignature"/>
    <w:uiPriority w:val="99"/>
    <w:locked/>
    <w:rsid w:val="00FE293B"/>
    <w:rPr>
      <w:rFonts w:cs="Times New Roman"/>
      <w:sz w:val="24"/>
      <w:lang w:eastAsia="en-US"/>
    </w:rPr>
  </w:style>
  <w:style w:type="paragraph" w:styleId="EnvelopeAddress">
    <w:name w:val="envelope address"/>
    <w:basedOn w:val="Normal"/>
    <w:uiPriority w:val="99"/>
    <w:rsid w:val="00FE293B"/>
    <w:pPr>
      <w:framePr w:w="7920" w:h="1980" w:hRule="exact" w:hSpace="180" w:wrap="auto" w:hAnchor="page" w:xAlign="center" w:yAlign="bottom"/>
      <w:ind w:left="2880"/>
    </w:pPr>
    <w:rPr>
      <w:rFonts w:cs="Arial"/>
      <w:sz w:val="24"/>
      <w:szCs w:val="24"/>
      <w:lang w:eastAsia="en-US"/>
    </w:rPr>
  </w:style>
  <w:style w:type="paragraph" w:styleId="EnvelopeReturn">
    <w:name w:val="envelope return"/>
    <w:basedOn w:val="Normal"/>
    <w:uiPriority w:val="99"/>
    <w:rsid w:val="00FE293B"/>
    <w:rPr>
      <w:rFonts w:cs="Arial"/>
      <w:sz w:val="20"/>
      <w:szCs w:val="20"/>
      <w:lang w:eastAsia="en-US"/>
    </w:rPr>
  </w:style>
  <w:style w:type="character" w:styleId="HTMLAcronym">
    <w:name w:val="HTML Acronym"/>
    <w:uiPriority w:val="99"/>
    <w:rsid w:val="00FE293B"/>
    <w:rPr>
      <w:rFonts w:cs="Times New Roman"/>
    </w:rPr>
  </w:style>
  <w:style w:type="paragraph" w:styleId="HTMLAddress">
    <w:name w:val="HTML Address"/>
    <w:basedOn w:val="Normal"/>
    <w:link w:val="HTMLAddressChar"/>
    <w:uiPriority w:val="99"/>
    <w:rsid w:val="00FE293B"/>
    <w:rPr>
      <w:rFonts w:ascii="Times New Roman" w:hAnsi="Times New Roman" w:cs="Times New Roman"/>
      <w:i/>
      <w:iCs/>
      <w:sz w:val="24"/>
      <w:szCs w:val="20"/>
      <w:lang w:eastAsia="en-US"/>
    </w:rPr>
  </w:style>
  <w:style w:type="character" w:customStyle="1" w:styleId="HTMLAddressChar">
    <w:name w:val="HTML Address Char"/>
    <w:link w:val="HTMLAddress"/>
    <w:uiPriority w:val="99"/>
    <w:locked/>
    <w:rsid w:val="00FE293B"/>
    <w:rPr>
      <w:rFonts w:cs="Times New Roman"/>
      <w:i/>
      <w:iCs/>
      <w:sz w:val="24"/>
      <w:lang w:eastAsia="en-US"/>
    </w:rPr>
  </w:style>
  <w:style w:type="character" w:styleId="HTMLCode">
    <w:name w:val="HTML Code"/>
    <w:uiPriority w:val="99"/>
    <w:rsid w:val="00FE293B"/>
    <w:rPr>
      <w:rFonts w:ascii="Courier New" w:hAnsi="Courier New" w:cs="Times New Roman"/>
      <w:sz w:val="20"/>
    </w:rPr>
  </w:style>
  <w:style w:type="character" w:styleId="HTMLDefinition">
    <w:name w:val="HTML Definition"/>
    <w:uiPriority w:val="99"/>
    <w:rsid w:val="00FE293B"/>
    <w:rPr>
      <w:rFonts w:cs="Times New Roman"/>
      <w:i/>
    </w:rPr>
  </w:style>
  <w:style w:type="character" w:styleId="HTMLKeyboard">
    <w:name w:val="HTML Keyboard"/>
    <w:uiPriority w:val="99"/>
    <w:rsid w:val="00FE293B"/>
    <w:rPr>
      <w:rFonts w:ascii="Courier New" w:hAnsi="Courier New" w:cs="Times New Roman"/>
      <w:sz w:val="20"/>
    </w:rPr>
  </w:style>
  <w:style w:type="paragraph" w:styleId="HTMLPreformatted">
    <w:name w:val="HTML Preformatted"/>
    <w:basedOn w:val="Normal"/>
    <w:link w:val="HTMLPreformattedChar"/>
    <w:uiPriority w:val="99"/>
    <w:rsid w:val="00FE293B"/>
    <w:rPr>
      <w:rFonts w:ascii="Courier New" w:hAnsi="Courier New" w:cs="Courier New"/>
      <w:sz w:val="20"/>
      <w:szCs w:val="20"/>
      <w:lang w:eastAsia="en-US"/>
    </w:rPr>
  </w:style>
  <w:style w:type="character" w:customStyle="1" w:styleId="HTMLPreformattedChar">
    <w:name w:val="HTML Preformatted Char"/>
    <w:link w:val="HTMLPreformatted"/>
    <w:uiPriority w:val="99"/>
    <w:locked/>
    <w:rsid w:val="00FE293B"/>
    <w:rPr>
      <w:rFonts w:ascii="Courier New" w:hAnsi="Courier New" w:cs="Courier New"/>
      <w:lang w:eastAsia="en-US"/>
    </w:rPr>
  </w:style>
  <w:style w:type="character" w:styleId="HTMLSample">
    <w:name w:val="HTML Sample"/>
    <w:uiPriority w:val="99"/>
    <w:rsid w:val="00FE293B"/>
    <w:rPr>
      <w:rFonts w:ascii="Courier New" w:hAnsi="Courier New" w:cs="Times New Roman"/>
    </w:rPr>
  </w:style>
  <w:style w:type="character" w:styleId="HTMLTypewriter">
    <w:name w:val="HTML Typewriter"/>
    <w:uiPriority w:val="99"/>
    <w:rsid w:val="00FE293B"/>
    <w:rPr>
      <w:rFonts w:ascii="Courier New" w:hAnsi="Courier New" w:cs="Times New Roman"/>
      <w:sz w:val="20"/>
    </w:rPr>
  </w:style>
  <w:style w:type="character" w:styleId="HTMLVariable">
    <w:name w:val="HTML Variable"/>
    <w:uiPriority w:val="99"/>
    <w:rsid w:val="00FE293B"/>
    <w:rPr>
      <w:rFonts w:cs="Times New Roman"/>
      <w:i/>
    </w:rPr>
  </w:style>
  <w:style w:type="character" w:styleId="LineNumber">
    <w:name w:val="line number"/>
    <w:uiPriority w:val="99"/>
    <w:rsid w:val="00FE293B"/>
    <w:rPr>
      <w:rFonts w:cs="Times New Roman"/>
    </w:rPr>
  </w:style>
  <w:style w:type="paragraph" w:styleId="List">
    <w:name w:val="List"/>
    <w:basedOn w:val="Normal"/>
    <w:uiPriority w:val="99"/>
    <w:rsid w:val="00FE293B"/>
    <w:pPr>
      <w:ind w:left="283" w:hanging="283"/>
    </w:pPr>
    <w:rPr>
      <w:rFonts w:ascii="Times New Roman" w:hAnsi="Times New Roman" w:cs="Times New Roman"/>
      <w:sz w:val="24"/>
      <w:szCs w:val="20"/>
      <w:lang w:eastAsia="en-US"/>
    </w:rPr>
  </w:style>
  <w:style w:type="paragraph" w:styleId="List2">
    <w:name w:val="List 2"/>
    <w:basedOn w:val="Normal"/>
    <w:uiPriority w:val="99"/>
    <w:rsid w:val="00FE293B"/>
    <w:pPr>
      <w:ind w:left="566" w:hanging="283"/>
    </w:pPr>
    <w:rPr>
      <w:rFonts w:ascii="Times New Roman" w:hAnsi="Times New Roman" w:cs="Times New Roman"/>
      <w:sz w:val="24"/>
      <w:szCs w:val="20"/>
      <w:lang w:eastAsia="en-US"/>
    </w:rPr>
  </w:style>
  <w:style w:type="paragraph" w:styleId="List3">
    <w:name w:val="List 3"/>
    <w:basedOn w:val="Normal"/>
    <w:uiPriority w:val="99"/>
    <w:rsid w:val="00FE293B"/>
    <w:pPr>
      <w:ind w:left="849" w:hanging="283"/>
    </w:pPr>
    <w:rPr>
      <w:rFonts w:ascii="Times New Roman" w:hAnsi="Times New Roman" w:cs="Times New Roman"/>
      <w:sz w:val="24"/>
      <w:szCs w:val="20"/>
      <w:lang w:eastAsia="en-US"/>
    </w:rPr>
  </w:style>
  <w:style w:type="paragraph" w:styleId="List4">
    <w:name w:val="List 4"/>
    <w:basedOn w:val="Normal"/>
    <w:uiPriority w:val="99"/>
    <w:rsid w:val="00FE293B"/>
    <w:pPr>
      <w:ind w:left="1132" w:hanging="283"/>
    </w:pPr>
    <w:rPr>
      <w:rFonts w:ascii="Times New Roman" w:hAnsi="Times New Roman" w:cs="Times New Roman"/>
      <w:sz w:val="24"/>
      <w:szCs w:val="20"/>
      <w:lang w:eastAsia="en-US"/>
    </w:rPr>
  </w:style>
  <w:style w:type="paragraph" w:styleId="List5">
    <w:name w:val="List 5"/>
    <w:basedOn w:val="Normal"/>
    <w:uiPriority w:val="99"/>
    <w:rsid w:val="00FE293B"/>
    <w:pPr>
      <w:ind w:left="1415" w:hanging="283"/>
    </w:pPr>
    <w:rPr>
      <w:rFonts w:ascii="Times New Roman" w:hAnsi="Times New Roman" w:cs="Times New Roman"/>
      <w:sz w:val="24"/>
      <w:szCs w:val="20"/>
      <w:lang w:eastAsia="en-US"/>
    </w:rPr>
  </w:style>
  <w:style w:type="paragraph" w:styleId="ListBullet2">
    <w:name w:val="List Bullet 2"/>
    <w:basedOn w:val="Normal"/>
    <w:autoRedefine/>
    <w:uiPriority w:val="99"/>
    <w:rsid w:val="00FE293B"/>
    <w:pPr>
      <w:numPr>
        <w:numId w:val="26"/>
      </w:numPr>
    </w:pPr>
    <w:rPr>
      <w:rFonts w:ascii="Times New Roman" w:hAnsi="Times New Roman" w:cs="Times New Roman"/>
      <w:sz w:val="24"/>
      <w:szCs w:val="20"/>
      <w:lang w:eastAsia="en-US"/>
    </w:rPr>
  </w:style>
  <w:style w:type="paragraph" w:styleId="ListBullet3">
    <w:name w:val="List Bullet 3"/>
    <w:basedOn w:val="Normal"/>
    <w:autoRedefine/>
    <w:uiPriority w:val="99"/>
    <w:rsid w:val="00FE293B"/>
    <w:pPr>
      <w:tabs>
        <w:tab w:val="num" w:pos="643"/>
      </w:tabs>
      <w:spacing w:after="120"/>
      <w:ind w:left="1200" w:hanging="360"/>
    </w:pPr>
    <w:rPr>
      <w:rFonts w:ascii="Times New Roman" w:hAnsi="Times New Roman" w:cs="Times New Roman"/>
      <w:sz w:val="24"/>
      <w:szCs w:val="20"/>
      <w:lang w:eastAsia="en-US"/>
    </w:rPr>
  </w:style>
  <w:style w:type="paragraph" w:styleId="ListBullet4">
    <w:name w:val="List Bullet 4"/>
    <w:basedOn w:val="Normal"/>
    <w:autoRedefine/>
    <w:uiPriority w:val="99"/>
    <w:rsid w:val="00FE293B"/>
    <w:pPr>
      <w:tabs>
        <w:tab w:val="num" w:pos="1209"/>
      </w:tabs>
      <w:ind w:left="1209" w:hanging="360"/>
    </w:pPr>
    <w:rPr>
      <w:rFonts w:ascii="Times New Roman" w:hAnsi="Times New Roman" w:cs="Times New Roman"/>
      <w:sz w:val="24"/>
      <w:szCs w:val="20"/>
      <w:lang w:eastAsia="en-US"/>
    </w:rPr>
  </w:style>
  <w:style w:type="paragraph" w:styleId="ListBullet5">
    <w:name w:val="List Bullet 5"/>
    <w:basedOn w:val="Normal"/>
    <w:autoRedefine/>
    <w:uiPriority w:val="99"/>
    <w:rsid w:val="00FE293B"/>
    <w:pPr>
      <w:tabs>
        <w:tab w:val="num" w:pos="1209"/>
        <w:tab w:val="num" w:pos="1492"/>
      </w:tabs>
      <w:ind w:left="1492" w:hanging="360"/>
    </w:pPr>
    <w:rPr>
      <w:rFonts w:ascii="Times New Roman" w:hAnsi="Times New Roman" w:cs="Times New Roman"/>
      <w:sz w:val="24"/>
      <w:szCs w:val="20"/>
      <w:lang w:eastAsia="en-US"/>
    </w:rPr>
  </w:style>
  <w:style w:type="paragraph" w:styleId="ListContinue2">
    <w:name w:val="List Continue 2"/>
    <w:basedOn w:val="Normal"/>
    <w:uiPriority w:val="99"/>
    <w:rsid w:val="00FE293B"/>
    <w:pPr>
      <w:spacing w:after="120"/>
      <w:ind w:left="566"/>
    </w:pPr>
    <w:rPr>
      <w:rFonts w:ascii="Times New Roman" w:hAnsi="Times New Roman" w:cs="Times New Roman"/>
      <w:sz w:val="24"/>
      <w:szCs w:val="20"/>
      <w:lang w:eastAsia="en-US"/>
    </w:rPr>
  </w:style>
  <w:style w:type="paragraph" w:styleId="ListContinue3">
    <w:name w:val="List Continue 3"/>
    <w:basedOn w:val="Normal"/>
    <w:uiPriority w:val="99"/>
    <w:rsid w:val="00FE293B"/>
    <w:pPr>
      <w:spacing w:after="120"/>
      <w:ind w:left="849"/>
    </w:pPr>
    <w:rPr>
      <w:rFonts w:ascii="Times New Roman" w:hAnsi="Times New Roman" w:cs="Times New Roman"/>
      <w:sz w:val="24"/>
      <w:szCs w:val="20"/>
      <w:lang w:eastAsia="en-US"/>
    </w:rPr>
  </w:style>
  <w:style w:type="paragraph" w:styleId="ListContinue4">
    <w:name w:val="List Continue 4"/>
    <w:basedOn w:val="Normal"/>
    <w:uiPriority w:val="99"/>
    <w:rsid w:val="00FE293B"/>
    <w:pPr>
      <w:spacing w:after="120"/>
      <w:ind w:left="1132"/>
    </w:pPr>
    <w:rPr>
      <w:rFonts w:ascii="Times New Roman" w:hAnsi="Times New Roman" w:cs="Times New Roman"/>
      <w:sz w:val="24"/>
      <w:szCs w:val="20"/>
      <w:lang w:eastAsia="en-US"/>
    </w:rPr>
  </w:style>
  <w:style w:type="paragraph" w:styleId="ListContinue5">
    <w:name w:val="List Continue 5"/>
    <w:basedOn w:val="Normal"/>
    <w:uiPriority w:val="99"/>
    <w:rsid w:val="00FE293B"/>
    <w:pPr>
      <w:spacing w:after="120"/>
      <w:ind w:left="1415"/>
    </w:pPr>
    <w:rPr>
      <w:rFonts w:ascii="Times New Roman" w:hAnsi="Times New Roman" w:cs="Times New Roman"/>
      <w:sz w:val="24"/>
      <w:szCs w:val="20"/>
      <w:lang w:eastAsia="en-US"/>
    </w:rPr>
  </w:style>
  <w:style w:type="paragraph" w:styleId="ListNumber3">
    <w:name w:val="List Number 3"/>
    <w:basedOn w:val="Normal"/>
    <w:uiPriority w:val="99"/>
    <w:rsid w:val="00FE293B"/>
    <w:pPr>
      <w:tabs>
        <w:tab w:val="num" w:pos="643"/>
        <w:tab w:val="num" w:pos="926"/>
      </w:tabs>
      <w:ind w:left="926" w:hanging="360"/>
    </w:pPr>
    <w:rPr>
      <w:rFonts w:ascii="Times New Roman" w:hAnsi="Times New Roman" w:cs="Times New Roman"/>
      <w:sz w:val="24"/>
      <w:szCs w:val="20"/>
      <w:lang w:eastAsia="en-US"/>
    </w:rPr>
  </w:style>
  <w:style w:type="paragraph" w:styleId="ListNumber4">
    <w:name w:val="List Number 4"/>
    <w:basedOn w:val="Normal"/>
    <w:uiPriority w:val="99"/>
    <w:rsid w:val="00FE293B"/>
    <w:pPr>
      <w:tabs>
        <w:tab w:val="num" w:pos="926"/>
        <w:tab w:val="num" w:pos="1209"/>
      </w:tabs>
      <w:ind w:left="1209" w:hanging="360"/>
    </w:pPr>
    <w:rPr>
      <w:rFonts w:ascii="Times New Roman" w:hAnsi="Times New Roman" w:cs="Times New Roman"/>
      <w:sz w:val="24"/>
      <w:szCs w:val="20"/>
      <w:lang w:eastAsia="en-US"/>
    </w:rPr>
  </w:style>
  <w:style w:type="paragraph" w:styleId="ListNumber5">
    <w:name w:val="List Number 5"/>
    <w:basedOn w:val="Normal"/>
    <w:uiPriority w:val="99"/>
    <w:rsid w:val="00FE293B"/>
    <w:pPr>
      <w:tabs>
        <w:tab w:val="num" w:pos="1209"/>
        <w:tab w:val="num" w:pos="1492"/>
      </w:tabs>
      <w:ind w:left="1492" w:hanging="360"/>
    </w:pPr>
    <w:rPr>
      <w:rFonts w:ascii="Times New Roman" w:hAnsi="Times New Roman" w:cs="Times New Roman"/>
      <w:sz w:val="24"/>
      <w:szCs w:val="20"/>
      <w:lang w:eastAsia="en-US"/>
    </w:rPr>
  </w:style>
  <w:style w:type="paragraph" w:styleId="MessageHeader">
    <w:name w:val="Message Header"/>
    <w:basedOn w:val="Normal"/>
    <w:link w:val="MessageHeaderChar"/>
    <w:uiPriority w:val="99"/>
    <w:rsid w:val="00FE293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lang w:eastAsia="en-US"/>
    </w:rPr>
  </w:style>
  <w:style w:type="character" w:customStyle="1" w:styleId="MessageHeaderChar">
    <w:name w:val="Message Header Char"/>
    <w:link w:val="MessageHeader"/>
    <w:uiPriority w:val="99"/>
    <w:locked/>
    <w:rsid w:val="00FE293B"/>
    <w:rPr>
      <w:rFonts w:ascii="Arial" w:hAnsi="Arial" w:cs="Arial"/>
      <w:sz w:val="24"/>
      <w:szCs w:val="24"/>
      <w:shd w:val="pct20" w:color="auto" w:fill="auto"/>
      <w:lang w:eastAsia="en-US"/>
    </w:rPr>
  </w:style>
  <w:style w:type="paragraph" w:styleId="NormalIndent">
    <w:name w:val="Normal Indent"/>
    <w:basedOn w:val="Normal"/>
    <w:uiPriority w:val="99"/>
    <w:rsid w:val="00FE293B"/>
    <w:pPr>
      <w:ind w:left="720"/>
    </w:pPr>
    <w:rPr>
      <w:rFonts w:ascii="Times New Roman" w:hAnsi="Times New Roman" w:cs="Times New Roman"/>
      <w:sz w:val="24"/>
      <w:szCs w:val="20"/>
      <w:lang w:eastAsia="en-US"/>
    </w:rPr>
  </w:style>
  <w:style w:type="paragraph" w:styleId="NoteHeading">
    <w:name w:val="Note Heading"/>
    <w:basedOn w:val="Normal"/>
    <w:next w:val="Normal"/>
    <w:link w:val="NoteHeadingChar"/>
    <w:uiPriority w:val="99"/>
    <w:rsid w:val="00FE293B"/>
    <w:rPr>
      <w:rFonts w:ascii="Times New Roman" w:hAnsi="Times New Roman" w:cs="Times New Roman"/>
      <w:sz w:val="24"/>
      <w:szCs w:val="20"/>
      <w:lang w:eastAsia="en-US"/>
    </w:rPr>
  </w:style>
  <w:style w:type="character" w:customStyle="1" w:styleId="NoteHeadingChar">
    <w:name w:val="Note Heading Char"/>
    <w:link w:val="NoteHeading"/>
    <w:uiPriority w:val="99"/>
    <w:locked/>
    <w:rsid w:val="00FE293B"/>
    <w:rPr>
      <w:rFonts w:cs="Times New Roman"/>
      <w:sz w:val="24"/>
      <w:lang w:eastAsia="en-US"/>
    </w:rPr>
  </w:style>
  <w:style w:type="paragraph" w:styleId="PlainText">
    <w:name w:val="Plain Text"/>
    <w:basedOn w:val="Normal"/>
    <w:link w:val="PlainTextChar"/>
    <w:uiPriority w:val="99"/>
    <w:rsid w:val="00FE293B"/>
    <w:rPr>
      <w:rFonts w:ascii="Courier New" w:hAnsi="Courier New" w:cs="Courier New"/>
      <w:sz w:val="20"/>
      <w:szCs w:val="20"/>
      <w:lang w:eastAsia="en-US"/>
    </w:rPr>
  </w:style>
  <w:style w:type="character" w:customStyle="1" w:styleId="PlainTextChar">
    <w:name w:val="Plain Text Char"/>
    <w:link w:val="PlainText"/>
    <w:uiPriority w:val="99"/>
    <w:locked/>
    <w:rsid w:val="00FE293B"/>
    <w:rPr>
      <w:rFonts w:ascii="Courier New" w:hAnsi="Courier New" w:cs="Courier New"/>
      <w:lang w:eastAsia="en-US"/>
    </w:rPr>
  </w:style>
  <w:style w:type="paragraph" w:styleId="Salutation">
    <w:name w:val="Salutation"/>
    <w:basedOn w:val="Normal"/>
    <w:next w:val="Normal"/>
    <w:link w:val="SalutationChar"/>
    <w:uiPriority w:val="99"/>
    <w:rsid w:val="00FE293B"/>
    <w:rPr>
      <w:rFonts w:ascii="Times New Roman" w:hAnsi="Times New Roman" w:cs="Times New Roman"/>
      <w:sz w:val="24"/>
      <w:szCs w:val="20"/>
      <w:lang w:eastAsia="en-US"/>
    </w:rPr>
  </w:style>
  <w:style w:type="character" w:customStyle="1" w:styleId="SalutationChar">
    <w:name w:val="Salutation Char"/>
    <w:link w:val="Salutation"/>
    <w:uiPriority w:val="99"/>
    <w:locked/>
    <w:rsid w:val="00FE293B"/>
    <w:rPr>
      <w:rFonts w:cs="Times New Roman"/>
      <w:sz w:val="24"/>
      <w:lang w:eastAsia="en-US"/>
    </w:rPr>
  </w:style>
  <w:style w:type="paragraph" w:styleId="Signature">
    <w:name w:val="Signature"/>
    <w:basedOn w:val="Normal"/>
    <w:link w:val="SignatureChar"/>
    <w:uiPriority w:val="99"/>
    <w:rsid w:val="00FE293B"/>
    <w:pPr>
      <w:ind w:left="4252"/>
    </w:pPr>
    <w:rPr>
      <w:rFonts w:ascii="Times New Roman" w:hAnsi="Times New Roman" w:cs="Times New Roman"/>
      <w:sz w:val="24"/>
      <w:szCs w:val="20"/>
      <w:lang w:eastAsia="en-US"/>
    </w:rPr>
  </w:style>
  <w:style w:type="character" w:customStyle="1" w:styleId="SignatureChar">
    <w:name w:val="Signature Char"/>
    <w:link w:val="Signature"/>
    <w:uiPriority w:val="99"/>
    <w:locked/>
    <w:rsid w:val="00FE293B"/>
    <w:rPr>
      <w:rFonts w:cs="Times New Roman"/>
      <w:sz w:val="24"/>
      <w:lang w:eastAsia="en-US"/>
    </w:rPr>
  </w:style>
  <w:style w:type="character" w:styleId="Strong">
    <w:name w:val="Strong"/>
    <w:uiPriority w:val="99"/>
    <w:rsid w:val="00FE293B"/>
    <w:rPr>
      <w:rFonts w:cs="Times New Roman"/>
      <w:b/>
    </w:rPr>
  </w:style>
  <w:style w:type="paragraph" w:customStyle="1" w:styleId="IALABullet1">
    <w:name w:val="IALA Bullet 1"/>
    <w:basedOn w:val="Normal"/>
    <w:uiPriority w:val="99"/>
    <w:rsid w:val="00FE293B"/>
    <w:pPr>
      <w:numPr>
        <w:numId w:val="24"/>
      </w:numPr>
    </w:pPr>
    <w:rPr>
      <w:rFonts w:ascii="Times New Roman" w:hAnsi="Times New Roman" w:cs="Times New Roman"/>
      <w:b/>
      <w:sz w:val="24"/>
      <w:szCs w:val="20"/>
      <w:lang w:eastAsia="en-US"/>
    </w:rPr>
  </w:style>
  <w:style w:type="paragraph" w:customStyle="1" w:styleId="IALAListNumber">
    <w:name w:val="IALA List Number"/>
    <w:basedOn w:val="Normal"/>
    <w:uiPriority w:val="99"/>
    <w:rsid w:val="00FE293B"/>
    <w:pPr>
      <w:numPr>
        <w:numId w:val="25"/>
      </w:numPr>
      <w:spacing w:before="60" w:after="60"/>
    </w:pPr>
    <w:rPr>
      <w:rFonts w:ascii="Times New Roman" w:hAnsi="Times New Roman" w:cs="Times New Roman"/>
      <w:sz w:val="24"/>
      <w:szCs w:val="20"/>
      <w:lang w:eastAsia="en-US"/>
    </w:rPr>
  </w:style>
  <w:style w:type="paragraph" w:customStyle="1" w:styleId="AISNormal">
    <w:name w:val="AIS Normal"/>
    <w:basedOn w:val="Normal"/>
    <w:uiPriority w:val="99"/>
    <w:rsid w:val="00FE293B"/>
    <w:rPr>
      <w:rFonts w:ascii="Times New Roman" w:hAnsi="Times New Roman" w:cs="Times New Roman"/>
      <w:sz w:val="24"/>
      <w:szCs w:val="20"/>
      <w:lang w:eastAsia="en-US"/>
    </w:rPr>
  </w:style>
  <w:style w:type="paragraph" w:customStyle="1" w:styleId="body1">
    <w:name w:val="body1"/>
    <w:basedOn w:val="Normal"/>
    <w:uiPriority w:val="99"/>
    <w:rsid w:val="00FE293B"/>
    <w:pPr>
      <w:keepNext/>
      <w:spacing w:before="60" w:after="120" w:line="340" w:lineRule="atLeast"/>
    </w:pPr>
    <w:rPr>
      <w:rFonts w:eastAsia="BatangChe" w:cs="Times New Roman"/>
      <w:sz w:val="24"/>
      <w:szCs w:val="20"/>
      <w:lang w:val="en-US" w:eastAsia="en-US"/>
    </w:rPr>
  </w:style>
  <w:style w:type="paragraph" w:customStyle="1" w:styleId="TableNo">
    <w:name w:val="Table_No"/>
    <w:basedOn w:val="Normal"/>
    <w:next w:val="Normal"/>
    <w:uiPriority w:val="99"/>
    <w:rsid w:val="00FE293B"/>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ascii="Times New Roman" w:hAnsi="Times New Roman" w:cs="Times New Roman"/>
      <w:caps/>
      <w:sz w:val="24"/>
      <w:szCs w:val="20"/>
      <w:lang w:eastAsia="en-US"/>
    </w:rPr>
  </w:style>
  <w:style w:type="paragraph" w:customStyle="1" w:styleId="TableHead">
    <w:name w:val="Table_Head"/>
    <w:basedOn w:val="Tabletext"/>
    <w:uiPriority w:val="99"/>
    <w:rsid w:val="00FE293B"/>
    <w:pPr>
      <w:keepNext/>
      <w:overflowPunct/>
      <w:autoSpaceDE/>
      <w:autoSpaceDN/>
      <w:adjustRightInd/>
      <w:spacing w:before="80" w:after="80"/>
      <w:jc w:val="center"/>
      <w:textAlignment w:val="auto"/>
    </w:pPr>
    <w:rPr>
      <w:rFonts w:ascii="Times New Roman" w:hAnsi="Times New Roman" w:cs="Times New Roman"/>
      <w:b/>
      <w:szCs w:val="20"/>
      <w:lang w:eastAsia="de-DE"/>
    </w:rPr>
  </w:style>
  <w:style w:type="paragraph" w:customStyle="1" w:styleId="TableText0">
    <w:name w:val="Table_Text"/>
    <w:basedOn w:val="Normal"/>
    <w:uiPriority w:val="99"/>
    <w:rsid w:val="00FE29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ascii="Times New Roman" w:hAnsi="Times New Roman" w:cs="Times New Roman"/>
      <w:szCs w:val="20"/>
      <w:lang w:eastAsia="de-DE"/>
    </w:rPr>
  </w:style>
  <w:style w:type="paragraph" w:customStyle="1" w:styleId="TableTitle">
    <w:name w:val="Table_Title"/>
    <w:basedOn w:val="Table"/>
    <w:next w:val="TableText0"/>
    <w:uiPriority w:val="99"/>
    <w:rsid w:val="00FE293B"/>
    <w:pPr>
      <w:keepNext/>
      <w:keepLines/>
      <w:numPr>
        <w:numId w:val="0"/>
      </w:numPr>
      <w:tabs>
        <w:tab w:val="left" w:pos="794"/>
        <w:tab w:val="left" w:pos="1191"/>
        <w:tab w:val="left" w:pos="1588"/>
        <w:tab w:val="left" w:pos="1985"/>
      </w:tabs>
      <w:spacing w:before="0"/>
    </w:pPr>
    <w:rPr>
      <w:rFonts w:ascii="Times New Roman" w:hAnsi="Times New Roman" w:cs="Times New Roman"/>
      <w:b/>
      <w:i w:val="0"/>
      <w:sz w:val="24"/>
      <w:lang w:eastAsia="de-DE"/>
    </w:rPr>
  </w:style>
  <w:style w:type="paragraph" w:customStyle="1" w:styleId="p4">
    <w:name w:val="p4"/>
    <w:basedOn w:val="Normal"/>
    <w:uiPriority w:val="99"/>
    <w:rsid w:val="00FE293B"/>
    <w:pPr>
      <w:widowControl w:val="0"/>
      <w:tabs>
        <w:tab w:val="left" w:pos="780"/>
      </w:tabs>
      <w:spacing w:line="280" w:lineRule="auto"/>
    </w:pPr>
    <w:rPr>
      <w:rFonts w:ascii="Univers" w:hAnsi="Univers" w:cs="Times New Roman"/>
      <w:sz w:val="24"/>
      <w:szCs w:val="20"/>
      <w:lang w:eastAsia="de-DE"/>
    </w:rPr>
  </w:style>
  <w:style w:type="paragraph" w:customStyle="1" w:styleId="Headingb">
    <w:name w:val="Heading_b"/>
    <w:basedOn w:val="Normal"/>
    <w:next w:val="Normal"/>
    <w:uiPriority w:val="99"/>
    <w:rsid w:val="00FE293B"/>
    <w:pPr>
      <w:keepNext/>
      <w:tabs>
        <w:tab w:val="left" w:pos="794"/>
        <w:tab w:val="left" w:pos="1191"/>
        <w:tab w:val="left" w:pos="1588"/>
        <w:tab w:val="left" w:pos="1985"/>
      </w:tabs>
      <w:overflowPunct w:val="0"/>
      <w:autoSpaceDE w:val="0"/>
      <w:autoSpaceDN w:val="0"/>
      <w:adjustRightInd w:val="0"/>
      <w:spacing w:before="160"/>
      <w:textAlignment w:val="baseline"/>
    </w:pPr>
    <w:rPr>
      <w:rFonts w:ascii="Times" w:hAnsi="Times" w:cs="Times New Roman"/>
      <w:b/>
      <w:sz w:val="24"/>
      <w:szCs w:val="20"/>
      <w:lang w:eastAsia="de-DE"/>
    </w:rPr>
  </w:style>
  <w:style w:type="paragraph" w:customStyle="1" w:styleId="Fig">
    <w:name w:val="Fig"/>
    <w:basedOn w:val="Normal"/>
    <w:next w:val="Normal"/>
    <w:uiPriority w:val="99"/>
    <w:rsid w:val="00FE293B"/>
    <w:pPr>
      <w:tabs>
        <w:tab w:val="left" w:pos="794"/>
        <w:tab w:val="left" w:pos="1191"/>
        <w:tab w:val="left" w:pos="1588"/>
        <w:tab w:val="left" w:pos="1985"/>
      </w:tabs>
      <w:spacing w:before="136"/>
      <w:jc w:val="center"/>
    </w:pPr>
    <w:rPr>
      <w:rFonts w:ascii="Times New Roman" w:hAnsi="Times New Roman" w:cs="Times New Roman"/>
      <w:sz w:val="20"/>
      <w:szCs w:val="20"/>
      <w:lang w:val="en-US" w:eastAsia="de-DE"/>
    </w:rPr>
  </w:style>
  <w:style w:type="paragraph" w:customStyle="1" w:styleId="enumlev1">
    <w:name w:val="enumlev1"/>
    <w:basedOn w:val="Normal"/>
    <w:uiPriority w:val="99"/>
    <w:rsid w:val="00FE293B"/>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hAnsi="Times New Roman" w:cs="Times New Roman"/>
      <w:sz w:val="24"/>
      <w:szCs w:val="20"/>
      <w:lang w:eastAsia="de-DE"/>
    </w:rPr>
  </w:style>
  <w:style w:type="paragraph" w:customStyle="1" w:styleId="AnnexNo">
    <w:name w:val="Annex_No"/>
    <w:basedOn w:val="Normal"/>
    <w:next w:val="Annexref"/>
    <w:uiPriority w:val="99"/>
    <w:rsid w:val="00FE293B"/>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8"/>
      <w:szCs w:val="20"/>
      <w:lang w:eastAsia="de-DE"/>
    </w:rPr>
  </w:style>
  <w:style w:type="paragraph" w:customStyle="1" w:styleId="Annexref">
    <w:name w:val="Annex_ref"/>
    <w:basedOn w:val="Normal"/>
    <w:next w:val="Annextitle0"/>
    <w:uiPriority w:val="99"/>
    <w:rsid w:val="00FE293B"/>
    <w:pPr>
      <w:keepNext/>
      <w:keepLines/>
      <w:tabs>
        <w:tab w:val="left" w:pos="794"/>
        <w:tab w:val="left" w:pos="1191"/>
        <w:tab w:val="left" w:pos="1588"/>
        <w:tab w:val="left" w:pos="1985"/>
      </w:tabs>
      <w:overflowPunct w:val="0"/>
      <w:autoSpaceDE w:val="0"/>
      <w:autoSpaceDN w:val="0"/>
      <w:adjustRightInd w:val="0"/>
      <w:spacing w:before="120" w:after="280"/>
      <w:jc w:val="center"/>
      <w:textAlignment w:val="baseline"/>
    </w:pPr>
    <w:rPr>
      <w:rFonts w:ascii="Times New Roman" w:hAnsi="Times New Roman" w:cs="Times New Roman"/>
      <w:sz w:val="24"/>
      <w:szCs w:val="20"/>
      <w:lang w:eastAsia="de-DE"/>
    </w:rPr>
  </w:style>
  <w:style w:type="paragraph" w:customStyle="1" w:styleId="Annextitle0">
    <w:name w:val="Annex_title"/>
    <w:basedOn w:val="Normal"/>
    <w:next w:val="Normalaftertitle"/>
    <w:uiPriority w:val="99"/>
    <w:rsid w:val="00FE293B"/>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Bold" w:hAnsi="Times New Roman Bold" w:cs="Times New Roman"/>
      <w:b/>
      <w:sz w:val="28"/>
      <w:szCs w:val="20"/>
      <w:lang w:eastAsia="de-DE"/>
    </w:rPr>
  </w:style>
  <w:style w:type="paragraph" w:customStyle="1" w:styleId="Normalaftertitle">
    <w:name w:val="Normal after title"/>
    <w:basedOn w:val="Normal"/>
    <w:next w:val="Normal"/>
    <w:uiPriority w:val="99"/>
    <w:rsid w:val="00FE293B"/>
    <w:pPr>
      <w:tabs>
        <w:tab w:val="left" w:pos="794"/>
        <w:tab w:val="left" w:pos="1191"/>
        <w:tab w:val="left" w:pos="1588"/>
        <w:tab w:val="left" w:pos="1985"/>
      </w:tabs>
      <w:overflowPunct w:val="0"/>
      <w:autoSpaceDE w:val="0"/>
      <w:autoSpaceDN w:val="0"/>
      <w:adjustRightInd w:val="0"/>
      <w:spacing w:before="280"/>
      <w:textAlignment w:val="baseline"/>
    </w:pPr>
    <w:rPr>
      <w:rFonts w:ascii="Times New Roman" w:hAnsi="Times New Roman" w:cs="Times New Roman"/>
      <w:sz w:val="24"/>
      <w:szCs w:val="20"/>
      <w:lang w:eastAsia="de-DE"/>
    </w:rPr>
  </w:style>
  <w:style w:type="paragraph" w:customStyle="1" w:styleId="AppendixNo">
    <w:name w:val="Appendix_No"/>
    <w:basedOn w:val="AnnexNo"/>
    <w:next w:val="Annexref"/>
    <w:uiPriority w:val="99"/>
    <w:rsid w:val="00FE293B"/>
  </w:style>
  <w:style w:type="paragraph" w:customStyle="1" w:styleId="Appendixref">
    <w:name w:val="Appendix_ref"/>
    <w:basedOn w:val="Annexref"/>
    <w:next w:val="Annextitle0"/>
    <w:uiPriority w:val="99"/>
    <w:rsid w:val="00FE293B"/>
  </w:style>
  <w:style w:type="paragraph" w:customStyle="1" w:styleId="Appendixtitle">
    <w:name w:val="Appendix_title"/>
    <w:basedOn w:val="Annextitle0"/>
    <w:next w:val="Normalaftertitle"/>
    <w:uiPriority w:val="99"/>
    <w:rsid w:val="00FE293B"/>
  </w:style>
  <w:style w:type="paragraph" w:customStyle="1" w:styleId="Artheading">
    <w:name w:val="Art_heading"/>
    <w:basedOn w:val="Normal"/>
    <w:next w:val="Normalaftertitle"/>
    <w:uiPriority w:val="99"/>
    <w:rsid w:val="00FE293B"/>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Bold" w:hAnsi="Times New Roman Bold" w:cs="Times New Roman"/>
      <w:b/>
      <w:sz w:val="28"/>
      <w:szCs w:val="20"/>
      <w:lang w:eastAsia="de-DE"/>
    </w:rPr>
  </w:style>
  <w:style w:type="paragraph" w:customStyle="1" w:styleId="ArtNo">
    <w:name w:val="Art_No"/>
    <w:basedOn w:val="Normal"/>
    <w:next w:val="Arttitle"/>
    <w:uiPriority w:val="99"/>
    <w:rsid w:val="00FE293B"/>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szCs w:val="20"/>
      <w:lang w:eastAsia="de-DE"/>
    </w:rPr>
  </w:style>
  <w:style w:type="paragraph" w:customStyle="1" w:styleId="Arttitle">
    <w:name w:val="Art_title"/>
    <w:basedOn w:val="Normal"/>
    <w:next w:val="Normalaftertitle"/>
    <w:uiPriority w:val="99"/>
    <w:rsid w:val="00FE293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szCs w:val="20"/>
      <w:lang w:eastAsia="de-DE"/>
    </w:rPr>
  </w:style>
  <w:style w:type="paragraph" w:customStyle="1" w:styleId="ASN1">
    <w:name w:val="ASN.1"/>
    <w:basedOn w:val="Normal"/>
    <w:uiPriority w:val="99"/>
    <w:rsid w:val="00FE293B"/>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cs="Times New Roman"/>
      <w:b/>
      <w:noProof/>
      <w:sz w:val="20"/>
      <w:szCs w:val="20"/>
      <w:lang w:eastAsia="de-DE"/>
    </w:rPr>
  </w:style>
  <w:style w:type="paragraph" w:customStyle="1" w:styleId="Call">
    <w:name w:val="Call"/>
    <w:basedOn w:val="Normal"/>
    <w:next w:val="Normal"/>
    <w:uiPriority w:val="99"/>
    <w:rsid w:val="00FE293B"/>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ascii="Times New Roman" w:hAnsi="Times New Roman" w:cs="Times New Roman"/>
      <w:i/>
      <w:sz w:val="24"/>
      <w:szCs w:val="20"/>
      <w:lang w:eastAsia="de-DE"/>
    </w:rPr>
  </w:style>
  <w:style w:type="paragraph" w:customStyle="1" w:styleId="ChapNo">
    <w:name w:val="Chap_No"/>
    <w:basedOn w:val="ArtNo"/>
    <w:next w:val="Chaptitle"/>
    <w:uiPriority w:val="99"/>
    <w:rsid w:val="00FE293B"/>
    <w:rPr>
      <w:rFonts w:ascii="Times New Roman Bold" w:hAnsi="Times New Roman Bold"/>
      <w:b/>
    </w:rPr>
  </w:style>
  <w:style w:type="paragraph" w:customStyle="1" w:styleId="Chaptitle">
    <w:name w:val="Chap_title"/>
    <w:basedOn w:val="Arttitle"/>
    <w:next w:val="Normalaftertitle"/>
    <w:uiPriority w:val="99"/>
    <w:rsid w:val="00FE293B"/>
  </w:style>
  <w:style w:type="paragraph" w:customStyle="1" w:styleId="ddate">
    <w:name w:val="ddate"/>
    <w:basedOn w:val="Normal"/>
    <w:uiPriority w:val="99"/>
    <w:rsid w:val="00FE293B"/>
    <w:pPr>
      <w:framePr w:hSpace="181" w:wrap="around" w:vAnchor="page" w:hAnchor="margin" w:y="852"/>
      <w:shd w:val="solid" w:color="FFFFFF" w:fill="FFFFFF"/>
      <w:tabs>
        <w:tab w:val="left" w:pos="1134"/>
        <w:tab w:val="left" w:pos="1871"/>
        <w:tab w:val="left" w:pos="2268"/>
      </w:tabs>
      <w:overflowPunct w:val="0"/>
      <w:autoSpaceDE w:val="0"/>
      <w:autoSpaceDN w:val="0"/>
      <w:adjustRightInd w:val="0"/>
      <w:textAlignment w:val="baseline"/>
    </w:pPr>
    <w:rPr>
      <w:rFonts w:ascii="Times New Roman" w:hAnsi="Times New Roman" w:cs="Times New Roman"/>
      <w:b/>
      <w:sz w:val="24"/>
      <w:szCs w:val="20"/>
      <w:lang w:eastAsia="de-DE"/>
    </w:rPr>
  </w:style>
  <w:style w:type="paragraph" w:customStyle="1" w:styleId="dnum">
    <w:name w:val="dnum"/>
    <w:basedOn w:val="Normal"/>
    <w:uiPriority w:val="99"/>
    <w:rsid w:val="00FE293B"/>
    <w:pPr>
      <w:framePr w:hSpace="181" w:wrap="around" w:vAnchor="page" w:hAnchor="margin" w:y="852"/>
      <w:shd w:val="solid" w:color="FFFFFF" w:fill="FFFFFF"/>
      <w:tabs>
        <w:tab w:val="left" w:pos="1134"/>
        <w:tab w:val="left" w:pos="1871"/>
        <w:tab w:val="left" w:pos="2268"/>
      </w:tabs>
      <w:overflowPunct w:val="0"/>
      <w:autoSpaceDE w:val="0"/>
      <w:autoSpaceDN w:val="0"/>
      <w:adjustRightInd w:val="0"/>
      <w:spacing w:before="120"/>
      <w:textAlignment w:val="baseline"/>
    </w:pPr>
    <w:rPr>
      <w:rFonts w:ascii="Times New Roman" w:hAnsi="Times New Roman" w:cs="Times New Roman"/>
      <w:b/>
      <w:sz w:val="24"/>
      <w:szCs w:val="20"/>
      <w:lang w:eastAsia="de-DE"/>
    </w:rPr>
  </w:style>
  <w:style w:type="paragraph" w:customStyle="1" w:styleId="dorlang">
    <w:name w:val="dorlang"/>
    <w:basedOn w:val="Normal"/>
    <w:uiPriority w:val="99"/>
    <w:rsid w:val="00FE293B"/>
    <w:pPr>
      <w:framePr w:hSpace="181" w:wrap="around" w:vAnchor="page" w:hAnchor="margin" w:y="852"/>
      <w:shd w:val="solid" w:color="FFFFFF" w:fill="FFFFFF"/>
      <w:tabs>
        <w:tab w:val="left" w:pos="1134"/>
        <w:tab w:val="left" w:pos="1871"/>
        <w:tab w:val="left" w:pos="2268"/>
      </w:tabs>
      <w:overflowPunct w:val="0"/>
      <w:autoSpaceDE w:val="0"/>
      <w:autoSpaceDN w:val="0"/>
      <w:adjustRightInd w:val="0"/>
      <w:textAlignment w:val="baseline"/>
    </w:pPr>
    <w:rPr>
      <w:rFonts w:ascii="Times New Roman" w:hAnsi="Times New Roman" w:cs="Times New Roman"/>
      <w:b/>
      <w:sz w:val="24"/>
      <w:szCs w:val="20"/>
      <w:lang w:eastAsia="de-DE"/>
    </w:rPr>
  </w:style>
  <w:style w:type="paragraph" w:customStyle="1" w:styleId="enumlev2">
    <w:name w:val="enumlev2"/>
    <w:basedOn w:val="enumlev1"/>
    <w:uiPriority w:val="99"/>
    <w:rsid w:val="00FE293B"/>
    <w:pPr>
      <w:ind w:left="1191" w:hanging="397"/>
    </w:pPr>
  </w:style>
  <w:style w:type="paragraph" w:customStyle="1" w:styleId="enumlev3">
    <w:name w:val="enumlev3"/>
    <w:basedOn w:val="enumlev2"/>
    <w:uiPriority w:val="99"/>
    <w:rsid w:val="00FE293B"/>
    <w:pPr>
      <w:ind w:left="1588"/>
    </w:pPr>
  </w:style>
  <w:style w:type="paragraph" w:customStyle="1" w:styleId="Equation0">
    <w:name w:val="Equation"/>
    <w:basedOn w:val="Normal"/>
    <w:uiPriority w:val="99"/>
    <w:rsid w:val="00FE293B"/>
    <w:pPr>
      <w:tabs>
        <w:tab w:val="left" w:pos="794"/>
        <w:tab w:val="center" w:pos="4820"/>
        <w:tab w:val="right" w:pos="9639"/>
      </w:tabs>
      <w:overflowPunct w:val="0"/>
      <w:autoSpaceDE w:val="0"/>
      <w:autoSpaceDN w:val="0"/>
      <w:adjustRightInd w:val="0"/>
      <w:spacing w:before="120"/>
      <w:textAlignment w:val="baseline"/>
    </w:pPr>
    <w:rPr>
      <w:rFonts w:ascii="Times New Roman" w:hAnsi="Times New Roman" w:cs="Times New Roman"/>
      <w:sz w:val="24"/>
      <w:szCs w:val="20"/>
      <w:lang w:eastAsia="de-DE"/>
    </w:rPr>
  </w:style>
  <w:style w:type="paragraph" w:customStyle="1" w:styleId="Equationlegend">
    <w:name w:val="Equation_legend"/>
    <w:basedOn w:val="Normal"/>
    <w:uiPriority w:val="99"/>
    <w:rsid w:val="00FE293B"/>
    <w:pPr>
      <w:tabs>
        <w:tab w:val="right" w:pos="1531"/>
        <w:tab w:val="left" w:pos="1701"/>
      </w:tabs>
      <w:overflowPunct w:val="0"/>
      <w:autoSpaceDE w:val="0"/>
      <w:autoSpaceDN w:val="0"/>
      <w:adjustRightInd w:val="0"/>
      <w:spacing w:before="80"/>
      <w:ind w:left="1701" w:hanging="1701"/>
      <w:textAlignment w:val="baseline"/>
    </w:pPr>
    <w:rPr>
      <w:rFonts w:ascii="Times New Roman" w:hAnsi="Times New Roman" w:cs="Times New Roman"/>
      <w:sz w:val="24"/>
      <w:szCs w:val="20"/>
      <w:lang w:eastAsia="de-DE"/>
    </w:rPr>
  </w:style>
  <w:style w:type="paragraph" w:customStyle="1" w:styleId="Figurelegend">
    <w:name w:val="Figure_legend"/>
    <w:basedOn w:val="Normal"/>
    <w:uiPriority w:val="99"/>
    <w:rsid w:val="00FE293B"/>
    <w:pPr>
      <w:keepNext/>
      <w:keepLines/>
      <w:overflowPunct w:val="0"/>
      <w:autoSpaceDE w:val="0"/>
      <w:autoSpaceDN w:val="0"/>
      <w:adjustRightInd w:val="0"/>
      <w:spacing w:before="20" w:after="20"/>
      <w:textAlignment w:val="baseline"/>
    </w:pPr>
    <w:rPr>
      <w:rFonts w:ascii="Times New Roman" w:hAnsi="Times New Roman" w:cs="Times New Roman"/>
      <w:sz w:val="18"/>
      <w:szCs w:val="20"/>
      <w:lang w:eastAsia="de-DE"/>
    </w:rPr>
  </w:style>
  <w:style w:type="paragraph" w:customStyle="1" w:styleId="FigureNo">
    <w:name w:val="Figure_No"/>
    <w:basedOn w:val="Normal"/>
    <w:next w:val="Figuretitle"/>
    <w:uiPriority w:val="99"/>
    <w:rsid w:val="00FE293B"/>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rFonts w:ascii="Times New Roman" w:hAnsi="Times New Roman" w:cs="Times New Roman"/>
      <w:caps/>
      <w:sz w:val="24"/>
      <w:szCs w:val="20"/>
      <w:lang w:eastAsia="de-DE"/>
    </w:rPr>
  </w:style>
  <w:style w:type="paragraph" w:customStyle="1" w:styleId="Figuretitle">
    <w:name w:val="Figure_title"/>
    <w:basedOn w:val="Tabletitle0"/>
    <w:next w:val="Normal"/>
    <w:uiPriority w:val="99"/>
    <w:rsid w:val="00FE293B"/>
    <w:pPr>
      <w:keepNext w:val="0"/>
      <w:spacing w:after="480"/>
    </w:pPr>
  </w:style>
  <w:style w:type="paragraph" w:customStyle="1" w:styleId="Tabletitle0">
    <w:name w:val="Table_title"/>
    <w:basedOn w:val="Normal"/>
    <w:next w:val="Tabletext"/>
    <w:uiPriority w:val="99"/>
    <w:rsid w:val="00FE293B"/>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Bold" w:hAnsi="Times New Roman Bold" w:cs="Times New Roman"/>
      <w:b/>
      <w:sz w:val="24"/>
      <w:szCs w:val="20"/>
      <w:lang w:eastAsia="de-DE"/>
    </w:rPr>
  </w:style>
  <w:style w:type="paragraph" w:customStyle="1" w:styleId="Figurewithouttitle">
    <w:name w:val="Figure_without_title"/>
    <w:basedOn w:val="FigureNo"/>
    <w:next w:val="Normal"/>
    <w:uiPriority w:val="99"/>
    <w:rsid w:val="00FE293B"/>
    <w:pPr>
      <w:keepNext w:val="0"/>
    </w:pPr>
  </w:style>
  <w:style w:type="paragraph" w:customStyle="1" w:styleId="FirstFooter">
    <w:name w:val="FirstFooter"/>
    <w:basedOn w:val="Footer"/>
    <w:uiPriority w:val="99"/>
    <w:rsid w:val="00FE293B"/>
    <w:pPr>
      <w:tabs>
        <w:tab w:val="clear" w:pos="4820"/>
        <w:tab w:val="clear" w:pos="9639"/>
      </w:tabs>
      <w:spacing w:before="40"/>
    </w:pPr>
    <w:rPr>
      <w:rFonts w:ascii="Times New Roman" w:hAnsi="Times New Roman" w:cs="Times New Roman"/>
      <w:noProof/>
      <w:sz w:val="18"/>
      <w:szCs w:val="20"/>
      <w:lang w:eastAsia="de-DE"/>
    </w:rPr>
  </w:style>
  <w:style w:type="paragraph" w:customStyle="1" w:styleId="Headingi">
    <w:name w:val="Heading_i"/>
    <w:basedOn w:val="Normal"/>
    <w:next w:val="Normal"/>
    <w:uiPriority w:val="99"/>
    <w:rsid w:val="00FE293B"/>
    <w:pPr>
      <w:keepNext/>
      <w:tabs>
        <w:tab w:val="left" w:pos="794"/>
        <w:tab w:val="left" w:pos="1191"/>
        <w:tab w:val="left" w:pos="1588"/>
        <w:tab w:val="left" w:pos="1985"/>
      </w:tabs>
      <w:overflowPunct w:val="0"/>
      <w:autoSpaceDE w:val="0"/>
      <w:autoSpaceDN w:val="0"/>
      <w:adjustRightInd w:val="0"/>
      <w:spacing w:before="160"/>
      <w:textAlignment w:val="baseline"/>
    </w:pPr>
    <w:rPr>
      <w:rFonts w:ascii="Times" w:hAnsi="Times" w:cs="Times New Roman"/>
      <w:i/>
      <w:sz w:val="24"/>
      <w:szCs w:val="20"/>
      <w:lang w:eastAsia="de-DE"/>
    </w:rPr>
  </w:style>
  <w:style w:type="paragraph" w:customStyle="1" w:styleId="Note">
    <w:name w:val="Note"/>
    <w:basedOn w:val="Normal"/>
    <w:uiPriority w:val="99"/>
    <w:rsid w:val="00FE293B"/>
    <w:pPr>
      <w:tabs>
        <w:tab w:val="left" w:pos="794"/>
        <w:tab w:val="left" w:pos="1191"/>
        <w:tab w:val="left" w:pos="1588"/>
        <w:tab w:val="left" w:pos="1985"/>
      </w:tabs>
      <w:overflowPunct w:val="0"/>
      <w:autoSpaceDE w:val="0"/>
      <w:autoSpaceDN w:val="0"/>
      <w:adjustRightInd w:val="0"/>
      <w:spacing w:before="80"/>
      <w:textAlignment w:val="baseline"/>
    </w:pPr>
    <w:rPr>
      <w:rFonts w:ascii="Times New Roman" w:hAnsi="Times New Roman" w:cs="Times New Roman"/>
      <w:sz w:val="24"/>
      <w:szCs w:val="20"/>
      <w:lang w:eastAsia="de-DE"/>
    </w:rPr>
  </w:style>
  <w:style w:type="paragraph" w:customStyle="1" w:styleId="PartNo">
    <w:name w:val="Part_No"/>
    <w:basedOn w:val="AnnexNo"/>
    <w:next w:val="Partref"/>
    <w:uiPriority w:val="99"/>
    <w:rsid w:val="00FE293B"/>
  </w:style>
  <w:style w:type="paragraph" w:customStyle="1" w:styleId="Partref">
    <w:name w:val="Part_ref"/>
    <w:basedOn w:val="Annexref"/>
    <w:next w:val="Parttitle"/>
    <w:uiPriority w:val="99"/>
    <w:rsid w:val="00FE293B"/>
  </w:style>
  <w:style w:type="paragraph" w:customStyle="1" w:styleId="Parttitle">
    <w:name w:val="Part_title"/>
    <w:basedOn w:val="Annextitle0"/>
    <w:next w:val="Normalaftertitle"/>
    <w:uiPriority w:val="99"/>
    <w:rsid w:val="00FE293B"/>
  </w:style>
  <w:style w:type="paragraph" w:customStyle="1" w:styleId="RecNo">
    <w:name w:val="Rec_No"/>
    <w:basedOn w:val="Normal"/>
    <w:next w:val="Rectitle"/>
    <w:uiPriority w:val="99"/>
    <w:rsid w:val="00FE293B"/>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szCs w:val="20"/>
      <w:lang w:eastAsia="de-DE"/>
    </w:rPr>
  </w:style>
  <w:style w:type="paragraph" w:customStyle="1" w:styleId="Rectitle">
    <w:name w:val="Rec_title"/>
    <w:basedOn w:val="RecNo"/>
    <w:next w:val="Recref"/>
    <w:uiPriority w:val="99"/>
    <w:rsid w:val="00FE293B"/>
    <w:pPr>
      <w:spacing w:before="240"/>
    </w:pPr>
    <w:rPr>
      <w:rFonts w:ascii="Times New Roman Bold" w:hAnsi="Times New Roman Bold"/>
      <w:b/>
      <w:caps w:val="0"/>
    </w:rPr>
  </w:style>
  <w:style w:type="paragraph" w:customStyle="1" w:styleId="Recref">
    <w:name w:val="Rec_ref"/>
    <w:basedOn w:val="Rectitle"/>
    <w:next w:val="Recdate"/>
    <w:uiPriority w:val="99"/>
    <w:rsid w:val="00FE293B"/>
    <w:pPr>
      <w:tabs>
        <w:tab w:val="clear" w:pos="794"/>
        <w:tab w:val="clear" w:pos="1191"/>
        <w:tab w:val="clear" w:pos="1588"/>
        <w:tab w:val="clear" w:pos="1985"/>
      </w:tabs>
      <w:spacing w:before="120"/>
    </w:pPr>
    <w:rPr>
      <w:rFonts w:ascii="Times New Roman" w:hAnsi="Times New Roman"/>
      <w:b w:val="0"/>
      <w:i/>
      <w:sz w:val="24"/>
    </w:rPr>
  </w:style>
  <w:style w:type="paragraph" w:customStyle="1" w:styleId="Recdate">
    <w:name w:val="Rec_date"/>
    <w:basedOn w:val="Recref"/>
    <w:next w:val="Normalaftertitle"/>
    <w:uiPriority w:val="99"/>
    <w:rsid w:val="00FE293B"/>
    <w:pPr>
      <w:jc w:val="right"/>
    </w:pPr>
    <w:rPr>
      <w:sz w:val="22"/>
    </w:rPr>
  </w:style>
  <w:style w:type="paragraph" w:customStyle="1" w:styleId="Questiondate">
    <w:name w:val="Question_date"/>
    <w:basedOn w:val="Recdate"/>
    <w:next w:val="Normalaftertitle"/>
    <w:uiPriority w:val="99"/>
    <w:rsid w:val="00FE293B"/>
  </w:style>
  <w:style w:type="paragraph" w:customStyle="1" w:styleId="QuestionNo">
    <w:name w:val="Question_No"/>
    <w:basedOn w:val="RecNo"/>
    <w:next w:val="Questiontitle"/>
    <w:uiPriority w:val="99"/>
    <w:rsid w:val="00FE293B"/>
  </w:style>
  <w:style w:type="paragraph" w:customStyle="1" w:styleId="Questiontitle">
    <w:name w:val="Question_title"/>
    <w:basedOn w:val="Rectitle"/>
    <w:next w:val="Questionref"/>
    <w:uiPriority w:val="99"/>
    <w:rsid w:val="00FE293B"/>
  </w:style>
  <w:style w:type="paragraph" w:customStyle="1" w:styleId="Questionref">
    <w:name w:val="Question_ref"/>
    <w:basedOn w:val="Recref"/>
    <w:next w:val="Questiondate"/>
    <w:uiPriority w:val="99"/>
    <w:rsid w:val="00FE293B"/>
  </w:style>
  <w:style w:type="paragraph" w:customStyle="1" w:styleId="Reftitle">
    <w:name w:val="Ref_title"/>
    <w:basedOn w:val="Normal"/>
    <w:next w:val="Normal"/>
    <w:uiPriority w:val="99"/>
    <w:rsid w:val="00FE293B"/>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4"/>
      <w:szCs w:val="20"/>
      <w:lang w:eastAsia="de-DE"/>
    </w:rPr>
  </w:style>
  <w:style w:type="paragraph" w:customStyle="1" w:styleId="Repdate">
    <w:name w:val="Rep_date"/>
    <w:basedOn w:val="Recdate"/>
    <w:next w:val="Normalaftertitle"/>
    <w:uiPriority w:val="99"/>
    <w:rsid w:val="00FE293B"/>
  </w:style>
  <w:style w:type="paragraph" w:customStyle="1" w:styleId="RepNo">
    <w:name w:val="Rep_No"/>
    <w:basedOn w:val="RecNo"/>
    <w:next w:val="Reptitle"/>
    <w:uiPriority w:val="99"/>
    <w:rsid w:val="00FE293B"/>
  </w:style>
  <w:style w:type="paragraph" w:customStyle="1" w:styleId="Reptitle">
    <w:name w:val="Rep_title"/>
    <w:basedOn w:val="Rectitle"/>
    <w:next w:val="Repref"/>
    <w:uiPriority w:val="99"/>
    <w:rsid w:val="00FE293B"/>
  </w:style>
  <w:style w:type="paragraph" w:customStyle="1" w:styleId="Repref">
    <w:name w:val="Rep_ref"/>
    <w:basedOn w:val="Recref"/>
    <w:next w:val="Repdate"/>
    <w:uiPriority w:val="99"/>
    <w:rsid w:val="00FE293B"/>
  </w:style>
  <w:style w:type="paragraph" w:customStyle="1" w:styleId="Resdate">
    <w:name w:val="Res_date"/>
    <w:basedOn w:val="Recdate"/>
    <w:next w:val="Normalaftertitle"/>
    <w:uiPriority w:val="99"/>
    <w:rsid w:val="00FE293B"/>
  </w:style>
  <w:style w:type="paragraph" w:customStyle="1" w:styleId="ResNo">
    <w:name w:val="Res_No"/>
    <w:basedOn w:val="RecNo"/>
    <w:next w:val="Restitle"/>
    <w:uiPriority w:val="99"/>
    <w:rsid w:val="00FE293B"/>
  </w:style>
  <w:style w:type="paragraph" w:customStyle="1" w:styleId="Restitle">
    <w:name w:val="Res_title"/>
    <w:basedOn w:val="Rectitle"/>
    <w:next w:val="Resref"/>
    <w:uiPriority w:val="99"/>
    <w:rsid w:val="00FE293B"/>
  </w:style>
  <w:style w:type="paragraph" w:customStyle="1" w:styleId="Resref">
    <w:name w:val="Res_ref"/>
    <w:basedOn w:val="Recref"/>
    <w:next w:val="Resdate"/>
    <w:uiPriority w:val="99"/>
    <w:rsid w:val="00FE293B"/>
  </w:style>
  <w:style w:type="paragraph" w:customStyle="1" w:styleId="SectionNo">
    <w:name w:val="Section_No"/>
    <w:basedOn w:val="AnnexNo"/>
    <w:next w:val="Sectiontitle"/>
    <w:uiPriority w:val="99"/>
    <w:rsid w:val="00FE293B"/>
  </w:style>
  <w:style w:type="paragraph" w:customStyle="1" w:styleId="Sectiontitle">
    <w:name w:val="Section_title"/>
    <w:basedOn w:val="Annextitle0"/>
    <w:next w:val="Normalaftertitle"/>
    <w:uiPriority w:val="99"/>
    <w:rsid w:val="00FE293B"/>
  </w:style>
  <w:style w:type="paragraph" w:customStyle="1" w:styleId="Source">
    <w:name w:val="Source"/>
    <w:basedOn w:val="Normal"/>
    <w:next w:val="Normalaftertitle"/>
    <w:uiPriority w:val="99"/>
    <w:rsid w:val="00FE293B"/>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hAnsi="Times New Roman" w:cs="Times New Roman"/>
      <w:b/>
      <w:sz w:val="28"/>
      <w:szCs w:val="20"/>
      <w:lang w:eastAsia="de-DE"/>
    </w:rPr>
  </w:style>
  <w:style w:type="paragraph" w:customStyle="1" w:styleId="SpecialFooter">
    <w:name w:val="Special Footer"/>
    <w:basedOn w:val="Footer"/>
    <w:uiPriority w:val="99"/>
    <w:rsid w:val="00FE293B"/>
    <w:pPr>
      <w:tabs>
        <w:tab w:val="clear" w:pos="4820"/>
        <w:tab w:val="left" w:pos="567"/>
        <w:tab w:val="left" w:pos="1134"/>
        <w:tab w:val="left" w:pos="1701"/>
        <w:tab w:val="left" w:pos="2268"/>
        <w:tab w:val="left" w:pos="2835"/>
        <w:tab w:val="left" w:pos="5954"/>
      </w:tabs>
      <w:overflowPunct w:val="0"/>
      <w:autoSpaceDE w:val="0"/>
      <w:autoSpaceDN w:val="0"/>
      <w:adjustRightInd w:val="0"/>
      <w:jc w:val="both"/>
      <w:textAlignment w:val="baseline"/>
    </w:pPr>
    <w:rPr>
      <w:rFonts w:ascii="Times New Roman" w:hAnsi="Times New Roman" w:cs="Times New Roman"/>
      <w:noProof/>
      <w:sz w:val="18"/>
      <w:szCs w:val="20"/>
      <w:lang w:eastAsia="de-DE"/>
    </w:rPr>
  </w:style>
  <w:style w:type="paragraph" w:customStyle="1" w:styleId="Tablehead0">
    <w:name w:val="Table_head"/>
    <w:basedOn w:val="Tabletext"/>
    <w:next w:val="Tabletext"/>
    <w:uiPriority w:val="99"/>
    <w:rsid w:val="00FE293B"/>
    <w:pPr>
      <w:keepNext/>
      <w:spacing w:before="80" w:after="80"/>
      <w:jc w:val="center"/>
    </w:pPr>
    <w:rPr>
      <w:rFonts w:ascii="Times New Roman" w:hAnsi="Times New Roman" w:cs="Times New Roman"/>
      <w:b/>
      <w:szCs w:val="20"/>
      <w:lang w:eastAsia="de-DE"/>
    </w:rPr>
  </w:style>
  <w:style w:type="paragraph" w:customStyle="1" w:styleId="Tablelegend">
    <w:name w:val="Table_legend"/>
    <w:basedOn w:val="Tabletext"/>
    <w:uiPriority w:val="99"/>
    <w:rsid w:val="00FE293B"/>
    <w:pPr>
      <w:spacing w:before="120"/>
    </w:pPr>
    <w:rPr>
      <w:rFonts w:ascii="Times New Roman" w:hAnsi="Times New Roman" w:cs="Times New Roman"/>
      <w:szCs w:val="20"/>
      <w:lang w:eastAsia="de-DE"/>
    </w:rPr>
  </w:style>
  <w:style w:type="paragraph" w:customStyle="1" w:styleId="Tableref">
    <w:name w:val="Table_ref"/>
    <w:basedOn w:val="Normal"/>
    <w:next w:val="Tabletitle0"/>
    <w:uiPriority w:val="99"/>
    <w:rsid w:val="00FE293B"/>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w:hAnsi="Times New Roman" w:cs="Times New Roman"/>
      <w:sz w:val="24"/>
      <w:szCs w:val="20"/>
      <w:lang w:eastAsia="de-DE"/>
    </w:rPr>
  </w:style>
  <w:style w:type="paragraph" w:customStyle="1" w:styleId="Title1">
    <w:name w:val="Title 1"/>
    <w:basedOn w:val="Source"/>
    <w:next w:val="Title2"/>
    <w:uiPriority w:val="99"/>
    <w:rsid w:val="00FE293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E293B"/>
  </w:style>
  <w:style w:type="paragraph" w:customStyle="1" w:styleId="Title3">
    <w:name w:val="Title 3"/>
    <w:basedOn w:val="Title2"/>
    <w:next w:val="Title4"/>
    <w:uiPriority w:val="99"/>
    <w:rsid w:val="00FE293B"/>
    <w:rPr>
      <w:caps w:val="0"/>
    </w:rPr>
  </w:style>
  <w:style w:type="paragraph" w:customStyle="1" w:styleId="Title4">
    <w:name w:val="Title 4"/>
    <w:basedOn w:val="Title3"/>
    <w:next w:val="Heading1"/>
    <w:uiPriority w:val="99"/>
    <w:rsid w:val="00FE293B"/>
    <w:rPr>
      <w:b/>
    </w:rPr>
  </w:style>
  <w:style w:type="paragraph" w:customStyle="1" w:styleId="toc0">
    <w:name w:val="toc 0"/>
    <w:basedOn w:val="Normal"/>
    <w:next w:val="TOC1"/>
    <w:uiPriority w:val="99"/>
    <w:rsid w:val="00FE293B"/>
    <w:pPr>
      <w:tabs>
        <w:tab w:val="right" w:pos="9781"/>
      </w:tabs>
      <w:overflowPunct w:val="0"/>
      <w:autoSpaceDE w:val="0"/>
      <w:autoSpaceDN w:val="0"/>
      <w:adjustRightInd w:val="0"/>
      <w:spacing w:before="120"/>
      <w:textAlignment w:val="baseline"/>
    </w:pPr>
    <w:rPr>
      <w:rFonts w:ascii="Times New Roman" w:hAnsi="Times New Roman" w:cs="Times New Roman"/>
      <w:b/>
      <w:sz w:val="24"/>
      <w:szCs w:val="20"/>
      <w:lang w:eastAsia="de-DE"/>
    </w:rPr>
  </w:style>
  <w:style w:type="paragraph" w:customStyle="1" w:styleId="Blanc">
    <w:name w:val="Blanc"/>
    <w:basedOn w:val="Normal"/>
    <w:next w:val="TableText0"/>
    <w:uiPriority w:val="99"/>
    <w:rsid w:val="00FE293B"/>
    <w:pPr>
      <w:keepNext/>
      <w:keepLines/>
      <w:jc w:val="both"/>
    </w:pPr>
    <w:rPr>
      <w:rFonts w:ascii="Times New Roman" w:hAnsi="Times New Roman" w:cs="Times New Roman"/>
      <w:sz w:val="16"/>
      <w:szCs w:val="20"/>
      <w:lang w:eastAsia="de-DE"/>
    </w:rPr>
  </w:style>
  <w:style w:type="paragraph" w:customStyle="1" w:styleId="Tablefin">
    <w:name w:val="Table_fin"/>
    <w:basedOn w:val="Normal"/>
    <w:next w:val="Normal"/>
    <w:uiPriority w:val="99"/>
    <w:rsid w:val="00FE293B"/>
    <w:pPr>
      <w:tabs>
        <w:tab w:val="left" w:pos="794"/>
        <w:tab w:val="left" w:pos="1191"/>
        <w:tab w:val="left" w:pos="1588"/>
        <w:tab w:val="left" w:pos="1985"/>
      </w:tabs>
      <w:spacing w:before="284"/>
      <w:jc w:val="both"/>
    </w:pPr>
    <w:rPr>
      <w:rFonts w:ascii="Times New Roman" w:hAnsi="Times New Roman" w:cs="Times New Roman"/>
      <w:sz w:val="20"/>
      <w:szCs w:val="20"/>
      <w:lang w:eastAsia="de-DE"/>
    </w:rPr>
  </w:style>
  <w:style w:type="paragraph" w:customStyle="1" w:styleId="PARAGRAPH">
    <w:name w:val="PARAGRAPH"/>
    <w:aliases w:val="P,P Char,PARAGRAPH Char Char Char Char Char Char Char Char,PARAGRAPH Char,P Char1,P Char Char Char Char Char Char,PARAGRAPH Char Char Char Char Char Char Char Char Char Char Char"/>
    <w:uiPriority w:val="99"/>
    <w:rsid w:val="00FE293B"/>
    <w:pPr>
      <w:tabs>
        <w:tab w:val="center" w:pos="4536"/>
        <w:tab w:val="right" w:pos="9072"/>
      </w:tabs>
      <w:spacing w:before="100" w:after="200"/>
      <w:jc w:val="both"/>
    </w:pPr>
    <w:rPr>
      <w:rFonts w:ascii="Arial" w:hAnsi="Arial"/>
      <w:noProof/>
      <w:spacing w:val="8"/>
      <w:lang w:val="de-DE" w:eastAsia="de-DE"/>
    </w:rPr>
  </w:style>
  <w:style w:type="paragraph" w:customStyle="1" w:styleId="listitem">
    <w:name w:val="listitem"/>
    <w:basedOn w:val="Normal"/>
    <w:uiPriority w:val="99"/>
    <w:rsid w:val="00FE293B"/>
    <w:pPr>
      <w:tabs>
        <w:tab w:val="left" w:pos="794"/>
        <w:tab w:val="left" w:pos="1191"/>
        <w:tab w:val="left" w:pos="1588"/>
        <w:tab w:val="left" w:pos="1985"/>
      </w:tabs>
    </w:pPr>
    <w:rPr>
      <w:rFonts w:ascii="Times New Roman" w:hAnsi="Times New Roman" w:cs="Times New Roman"/>
      <w:sz w:val="24"/>
      <w:szCs w:val="20"/>
      <w:lang w:eastAsia="de-DE"/>
    </w:rPr>
  </w:style>
  <w:style w:type="paragraph" w:customStyle="1" w:styleId="Fig0">
    <w:name w:val="Fig_#"/>
    <w:basedOn w:val="Fig"/>
    <w:next w:val="Normal"/>
    <w:uiPriority w:val="99"/>
    <w:rsid w:val="00FE293B"/>
    <w:pPr>
      <w:jc w:val="left"/>
    </w:pPr>
    <w:rPr>
      <w:color w:val="FFFFFF"/>
    </w:rPr>
  </w:style>
  <w:style w:type="paragraph" w:customStyle="1" w:styleId="Figure0">
    <w:name w:val="Figure"/>
    <w:basedOn w:val="Normal"/>
    <w:next w:val="Normal"/>
    <w:uiPriority w:val="99"/>
    <w:rsid w:val="00FE293B"/>
    <w:pPr>
      <w:keepNext/>
      <w:keepLines/>
      <w:tabs>
        <w:tab w:val="left" w:pos="794"/>
        <w:tab w:val="left" w:pos="1191"/>
        <w:tab w:val="left" w:pos="1588"/>
        <w:tab w:val="left" w:pos="1985"/>
      </w:tabs>
      <w:spacing w:before="240"/>
      <w:jc w:val="center"/>
    </w:pPr>
    <w:rPr>
      <w:rFonts w:ascii="Times New Roman" w:hAnsi="Times New Roman" w:cs="Times New Roman"/>
      <w:sz w:val="20"/>
      <w:szCs w:val="20"/>
      <w:lang w:eastAsia="de-DE"/>
    </w:rPr>
  </w:style>
  <w:style w:type="paragraph" w:customStyle="1" w:styleId="Textkursiv">
    <w:name w:val="Textkursiv"/>
    <w:basedOn w:val="Normal"/>
    <w:uiPriority w:val="99"/>
    <w:rsid w:val="00FE293B"/>
    <w:pPr>
      <w:tabs>
        <w:tab w:val="left" w:pos="794"/>
        <w:tab w:val="left" w:pos="1191"/>
        <w:tab w:val="left" w:pos="1588"/>
        <w:tab w:val="left" w:pos="1985"/>
      </w:tabs>
      <w:spacing w:before="120"/>
      <w:ind w:left="794"/>
    </w:pPr>
    <w:rPr>
      <w:rFonts w:ascii="Univers" w:hAnsi="Univers" w:cs="Times New Roman"/>
      <w:i/>
      <w:szCs w:val="20"/>
      <w:lang w:eastAsia="de-DE"/>
    </w:rPr>
  </w:style>
  <w:style w:type="paragraph" w:customStyle="1" w:styleId="deftexte">
    <w:name w:val="def texte"/>
    <w:basedOn w:val="Normal"/>
    <w:uiPriority w:val="99"/>
    <w:rsid w:val="00FE293B"/>
    <w:pPr>
      <w:tabs>
        <w:tab w:val="left" w:pos="794"/>
        <w:tab w:val="left" w:pos="1191"/>
        <w:tab w:val="left" w:pos="1588"/>
        <w:tab w:val="left" w:pos="1985"/>
      </w:tabs>
      <w:spacing w:before="136"/>
      <w:jc w:val="both"/>
    </w:pPr>
    <w:rPr>
      <w:rFonts w:ascii="Times New Roman" w:hAnsi="Times New Roman" w:cs="Times New Roman"/>
      <w:sz w:val="20"/>
      <w:szCs w:val="20"/>
      <w:lang w:eastAsia="de-DE"/>
    </w:rPr>
  </w:style>
  <w:style w:type="paragraph" w:customStyle="1" w:styleId="Line">
    <w:name w:val="Line"/>
    <w:basedOn w:val="Normal"/>
    <w:next w:val="Normal"/>
    <w:uiPriority w:val="99"/>
    <w:rsid w:val="00FE293B"/>
    <w:pPr>
      <w:pBdr>
        <w:top w:val="single" w:sz="6" w:space="1" w:color="auto"/>
      </w:pBdr>
      <w:spacing w:before="240"/>
      <w:ind w:left="3997" w:right="3997"/>
      <w:jc w:val="center"/>
    </w:pPr>
    <w:rPr>
      <w:rFonts w:ascii="Times New Roman" w:hAnsi="Times New Roman" w:cs="Times New Roman"/>
      <w:sz w:val="20"/>
      <w:szCs w:val="20"/>
      <w:lang w:eastAsia="de-DE"/>
    </w:rPr>
  </w:style>
  <w:style w:type="paragraph" w:styleId="Caption">
    <w:name w:val="caption"/>
    <w:basedOn w:val="Normal"/>
    <w:next w:val="Normal"/>
    <w:uiPriority w:val="99"/>
    <w:rsid w:val="00FE293B"/>
    <w:pPr>
      <w:spacing w:before="240" w:after="60"/>
    </w:pPr>
    <w:rPr>
      <w:rFonts w:cs="Times New Roman"/>
      <w:b/>
      <w:i/>
      <w:sz w:val="24"/>
      <w:szCs w:val="20"/>
      <w:lang w:eastAsia="de-DE"/>
    </w:rPr>
  </w:style>
  <w:style w:type="paragraph" w:customStyle="1" w:styleId="FIGURE-title">
    <w:name w:val="FIGURE-title"/>
    <w:basedOn w:val="PARAGRAPH"/>
    <w:next w:val="PARAGRAPH"/>
    <w:uiPriority w:val="99"/>
    <w:rsid w:val="00FE293B"/>
    <w:pPr>
      <w:tabs>
        <w:tab w:val="clear" w:pos="4536"/>
        <w:tab w:val="clear" w:pos="9072"/>
      </w:tabs>
      <w:jc w:val="center"/>
    </w:pPr>
    <w:rPr>
      <w:b/>
      <w:noProof w:val="0"/>
      <w:sz w:val="18"/>
      <w:lang w:val="en-GB"/>
    </w:rPr>
  </w:style>
  <w:style w:type="paragraph" w:customStyle="1" w:styleId="TABLE-title">
    <w:name w:val="TABLE-title"/>
    <w:basedOn w:val="PARAGRAPH"/>
    <w:uiPriority w:val="99"/>
    <w:rsid w:val="00FE293B"/>
    <w:pPr>
      <w:tabs>
        <w:tab w:val="clear" w:pos="4536"/>
        <w:tab w:val="clear" w:pos="9072"/>
      </w:tabs>
      <w:jc w:val="center"/>
    </w:pPr>
    <w:rPr>
      <w:b/>
      <w:noProof w:val="0"/>
      <w:sz w:val="19"/>
      <w:lang w:val="en-GB"/>
    </w:rPr>
  </w:style>
  <w:style w:type="paragraph" w:customStyle="1" w:styleId="TABLE-col-heading">
    <w:name w:val="TABLE-col-heading"/>
    <w:basedOn w:val="PARAGRAPH"/>
    <w:uiPriority w:val="99"/>
    <w:rsid w:val="00FE293B"/>
    <w:pPr>
      <w:tabs>
        <w:tab w:val="clear" w:pos="4536"/>
        <w:tab w:val="clear" w:pos="9072"/>
      </w:tabs>
      <w:spacing w:before="60" w:after="60"/>
      <w:jc w:val="center"/>
    </w:pPr>
    <w:rPr>
      <w:b/>
      <w:noProof w:val="0"/>
      <w:sz w:val="16"/>
      <w:lang w:val="en-GB"/>
    </w:rPr>
  </w:style>
  <w:style w:type="paragraph" w:customStyle="1" w:styleId="TABLE-cell">
    <w:name w:val="TABLE-cell"/>
    <w:basedOn w:val="TABLE-col-heading"/>
    <w:uiPriority w:val="99"/>
    <w:rsid w:val="00FE293B"/>
    <w:pPr>
      <w:jc w:val="left"/>
    </w:pPr>
    <w:rPr>
      <w:b w:val="0"/>
    </w:rPr>
  </w:style>
  <w:style w:type="paragraph" w:customStyle="1" w:styleId="NOTE0">
    <w:name w:val="NOTE"/>
    <w:basedOn w:val="PARAGRAPH"/>
    <w:uiPriority w:val="99"/>
    <w:rsid w:val="00FE293B"/>
    <w:pPr>
      <w:tabs>
        <w:tab w:val="clear" w:pos="4536"/>
        <w:tab w:val="clear" w:pos="9072"/>
      </w:tabs>
      <w:snapToGrid w:val="0"/>
      <w:spacing w:after="100"/>
    </w:pPr>
    <w:rPr>
      <w:rFonts w:cs="Arial"/>
      <w:noProof w:val="0"/>
      <w:sz w:val="16"/>
      <w:szCs w:val="16"/>
      <w:lang w:val="en-GB" w:eastAsia="zh-CN"/>
    </w:rPr>
  </w:style>
  <w:style w:type="paragraph" w:customStyle="1" w:styleId="ANNEXtitle">
    <w:name w:val="ANNEX_title"/>
    <w:basedOn w:val="Normal"/>
    <w:next w:val="ANNEX-heading1"/>
    <w:uiPriority w:val="99"/>
    <w:rsid w:val="00FE293B"/>
    <w:pPr>
      <w:pageBreakBefore/>
      <w:numPr>
        <w:numId w:val="27"/>
      </w:numPr>
      <w:snapToGrid w:val="0"/>
      <w:spacing w:after="200"/>
      <w:jc w:val="center"/>
      <w:outlineLvl w:val="0"/>
    </w:pPr>
    <w:rPr>
      <w:rFonts w:cs="Arial"/>
      <w:b/>
      <w:bCs/>
      <w:spacing w:val="8"/>
      <w:sz w:val="24"/>
      <w:szCs w:val="24"/>
      <w:lang w:eastAsia="zh-CN"/>
    </w:rPr>
  </w:style>
  <w:style w:type="paragraph" w:customStyle="1" w:styleId="ANNEX-heading1">
    <w:name w:val="ANNEX-heading1"/>
    <w:basedOn w:val="Heading1"/>
    <w:next w:val="PARAGRAPH"/>
    <w:link w:val="ANNEX-heading1Char"/>
    <w:uiPriority w:val="99"/>
    <w:rsid w:val="00FE293B"/>
    <w:pPr>
      <w:numPr>
        <w:ilvl w:val="1"/>
        <w:numId w:val="27"/>
      </w:numPr>
      <w:suppressAutoHyphens/>
      <w:snapToGrid w:val="0"/>
      <w:spacing w:before="200" w:after="200"/>
      <w:outlineLvl w:val="1"/>
    </w:pPr>
    <w:rPr>
      <w:rFonts w:cs="Times New Roman"/>
      <w:bCs/>
      <w:caps w:val="0"/>
      <w:spacing w:val="8"/>
      <w:kern w:val="0"/>
      <w:sz w:val="22"/>
      <w:lang w:val="en-US" w:eastAsia="zh-CN"/>
    </w:rPr>
  </w:style>
  <w:style w:type="paragraph" w:customStyle="1" w:styleId="ANNEX-heading2">
    <w:name w:val="ANNEX-heading2"/>
    <w:basedOn w:val="Heading2"/>
    <w:next w:val="PARAGRAPH"/>
    <w:uiPriority w:val="99"/>
    <w:rsid w:val="00FE293B"/>
    <w:pPr>
      <w:numPr>
        <w:ilvl w:val="2"/>
        <w:numId w:val="27"/>
      </w:numPr>
      <w:tabs>
        <w:tab w:val="clear" w:pos="851"/>
        <w:tab w:val="num" w:pos="2340"/>
      </w:tabs>
      <w:suppressAutoHyphens/>
      <w:snapToGrid w:val="0"/>
      <w:spacing w:before="240"/>
      <w:jc w:val="left"/>
      <w:outlineLvl w:val="2"/>
    </w:pPr>
    <w:rPr>
      <w:rFonts w:eastAsia="Times New Roman" w:cs="Arial"/>
      <w:bCs/>
      <w:spacing w:val="8"/>
      <w:kern w:val="0"/>
      <w:sz w:val="20"/>
      <w:lang w:eastAsia="zh-CN"/>
    </w:rPr>
  </w:style>
  <w:style w:type="paragraph" w:customStyle="1" w:styleId="ANNEX-heading3">
    <w:name w:val="ANNEX-heading3"/>
    <w:basedOn w:val="Heading3"/>
    <w:next w:val="PARAGRAPH"/>
    <w:uiPriority w:val="99"/>
    <w:rsid w:val="00FE293B"/>
    <w:pPr>
      <w:numPr>
        <w:ilvl w:val="3"/>
        <w:numId w:val="27"/>
      </w:numPr>
      <w:tabs>
        <w:tab w:val="num" w:pos="2880"/>
      </w:tabs>
      <w:suppressAutoHyphens/>
      <w:snapToGrid w:val="0"/>
      <w:spacing w:before="100" w:after="100"/>
      <w:outlineLvl w:val="3"/>
    </w:pPr>
    <w:rPr>
      <w:rFonts w:cs="Arial"/>
      <w:b/>
      <w:bCs/>
      <w:spacing w:val="8"/>
      <w:sz w:val="20"/>
      <w:lang w:eastAsia="zh-CN"/>
    </w:rPr>
  </w:style>
  <w:style w:type="paragraph" w:customStyle="1" w:styleId="ANNEX-heading4">
    <w:name w:val="ANNEX-heading4"/>
    <w:basedOn w:val="Heading4"/>
    <w:next w:val="PARAGRAPH"/>
    <w:uiPriority w:val="99"/>
    <w:rsid w:val="00FE293B"/>
    <w:pPr>
      <w:numPr>
        <w:ilvl w:val="4"/>
        <w:numId w:val="27"/>
      </w:numPr>
      <w:tabs>
        <w:tab w:val="num" w:pos="3600"/>
      </w:tabs>
      <w:suppressAutoHyphens/>
      <w:snapToGrid w:val="0"/>
      <w:spacing w:before="100" w:after="100"/>
      <w:outlineLvl w:val="4"/>
    </w:pPr>
    <w:rPr>
      <w:rFonts w:cs="Arial"/>
      <w:b/>
      <w:bCs/>
      <w:spacing w:val="8"/>
      <w:sz w:val="20"/>
      <w:lang w:val="en-GB" w:eastAsia="zh-CN"/>
    </w:rPr>
  </w:style>
  <w:style w:type="paragraph" w:customStyle="1" w:styleId="ANNEX-heading5">
    <w:name w:val="ANNEX-heading5"/>
    <w:basedOn w:val="Heading5"/>
    <w:next w:val="PARAGRAPH"/>
    <w:uiPriority w:val="99"/>
    <w:rsid w:val="00FE293B"/>
    <w:pPr>
      <w:keepNext/>
      <w:numPr>
        <w:ilvl w:val="5"/>
        <w:numId w:val="27"/>
      </w:numPr>
      <w:tabs>
        <w:tab w:val="num" w:pos="4320"/>
      </w:tabs>
      <w:suppressAutoHyphens/>
      <w:snapToGrid w:val="0"/>
      <w:spacing w:before="100" w:after="100"/>
      <w:outlineLvl w:val="5"/>
    </w:pPr>
    <w:rPr>
      <w:rFonts w:cs="Arial"/>
      <w:b/>
      <w:bCs/>
      <w:spacing w:val="8"/>
      <w:sz w:val="20"/>
      <w:lang w:val="en-GB" w:eastAsia="zh-CN"/>
    </w:rPr>
  </w:style>
  <w:style w:type="paragraph" w:customStyle="1" w:styleId="StyleIALABullet1NotBoldBefore3ptAfter3pt">
    <w:name w:val="Style IALA Bullet 1 + Not Bold Before:  3 pt After:  3 pt"/>
    <w:basedOn w:val="IALABullet1"/>
    <w:uiPriority w:val="99"/>
    <w:rsid w:val="00FE293B"/>
    <w:pPr>
      <w:spacing w:before="60" w:after="60"/>
    </w:pPr>
    <w:rPr>
      <w:b w:val="0"/>
    </w:rPr>
  </w:style>
  <w:style w:type="paragraph" w:customStyle="1" w:styleId="StyleIALABullet1NotBold">
    <w:name w:val="Style IALA Bullet 1 + Not Bold"/>
    <w:basedOn w:val="IALABullet1"/>
    <w:uiPriority w:val="99"/>
    <w:rsid w:val="00FE293B"/>
    <w:pPr>
      <w:spacing w:before="60"/>
      <w:ind w:left="714" w:hanging="357"/>
    </w:pPr>
    <w:rPr>
      <w:b w:val="0"/>
    </w:rPr>
  </w:style>
  <w:style w:type="paragraph" w:customStyle="1" w:styleId="StyleIALABullet1NotBold1">
    <w:name w:val="Style IALA Bullet 1 + Not Bold1"/>
    <w:basedOn w:val="IALABullet1"/>
    <w:uiPriority w:val="99"/>
    <w:rsid w:val="00FE293B"/>
    <w:pPr>
      <w:spacing w:before="120"/>
      <w:ind w:left="714" w:hanging="357"/>
    </w:pPr>
    <w:rPr>
      <w:b w:val="0"/>
    </w:rPr>
  </w:style>
  <w:style w:type="character" w:customStyle="1" w:styleId="ANNEX-heading1Char">
    <w:name w:val="ANNEX-heading1 Char"/>
    <w:link w:val="ANNEX-heading1"/>
    <w:uiPriority w:val="99"/>
    <w:locked/>
    <w:rsid w:val="00FE293B"/>
    <w:rPr>
      <w:rFonts w:ascii="Arial" w:hAnsi="Arial"/>
      <w:b/>
      <w:bCs/>
      <w:spacing w:val="8"/>
      <w:lang w:eastAsia="zh-CN"/>
    </w:rPr>
  </w:style>
  <w:style w:type="paragraph" w:styleId="Revision">
    <w:name w:val="Revision"/>
    <w:hidden/>
    <w:uiPriority w:val="99"/>
    <w:semiHidden/>
    <w:rsid w:val="00FE293B"/>
    <w:rPr>
      <w:sz w:val="24"/>
      <w:lang w:eastAsia="en-US"/>
    </w:rPr>
  </w:style>
  <w:style w:type="table" w:styleId="TableGrid">
    <w:name w:val="Table Grid"/>
    <w:basedOn w:val="TableNormal"/>
    <w:uiPriority w:val="99"/>
    <w:rsid w:val="00FE2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rsid w:val="00FE466B"/>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yperlink" Target="http://www.iala-aism.org" TargetMode="Externa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2.xml"/><Relationship Id="rId10" Type="http://schemas.openxmlformats.org/officeDocument/2006/relationships/hyperlink" Target="mailto:iala-aism@wanadoo.fr"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2.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30F93-B7F5-42C1-9F63-8CCF02049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Template_Mar11.dotx</Template>
  <TotalTime>1</TotalTime>
  <Pages>27</Pages>
  <Words>8544</Words>
  <Characters>48702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57132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Seamus Doyle</cp:lastModifiedBy>
  <cp:revision>3</cp:revision>
  <cp:lastPrinted>2011-05-06T09:08:00Z</cp:lastPrinted>
  <dcterms:created xsi:type="dcterms:W3CDTF">2015-04-23T12:09:00Z</dcterms:created>
  <dcterms:modified xsi:type="dcterms:W3CDTF">2015-09-12T13:17:00Z</dcterms:modified>
</cp:coreProperties>
</file>